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57EAC" w14:textId="12F15105" w:rsidR="00052284" w:rsidRPr="00BF5B3B" w:rsidRDefault="00052284" w:rsidP="007A794C">
      <w:pPr>
        <w:pStyle w:val="aff1"/>
        <w:ind w:firstLine="275"/>
      </w:pPr>
    </w:p>
    <w:p w14:paraId="393940DC" w14:textId="29E131C9" w:rsidR="00052284" w:rsidRPr="00BF5B3B" w:rsidRDefault="00052284" w:rsidP="007A794C">
      <w:pPr>
        <w:pStyle w:val="aff1"/>
        <w:ind w:firstLine="275"/>
      </w:pPr>
    </w:p>
    <w:p w14:paraId="647A107D" w14:textId="0DDA9DE8" w:rsidR="00052284" w:rsidRPr="00BF5B3B" w:rsidRDefault="00052284" w:rsidP="007A794C">
      <w:pPr>
        <w:pStyle w:val="aff1"/>
        <w:ind w:firstLine="275"/>
      </w:pPr>
    </w:p>
    <w:p w14:paraId="39D770B7" w14:textId="77777777" w:rsidR="001758F1" w:rsidRPr="00BF5B3B" w:rsidRDefault="001758F1" w:rsidP="007A794C">
      <w:pPr>
        <w:pStyle w:val="aff1"/>
        <w:ind w:firstLine="275"/>
      </w:pPr>
    </w:p>
    <w:p w14:paraId="190BE623" w14:textId="77777777" w:rsidR="001758F1" w:rsidRPr="00BF5B3B" w:rsidRDefault="001758F1" w:rsidP="007A794C">
      <w:pPr>
        <w:pStyle w:val="aff1"/>
        <w:ind w:firstLine="275"/>
      </w:pPr>
    </w:p>
    <w:p w14:paraId="4394540E" w14:textId="2E447577" w:rsidR="002D287E" w:rsidRPr="00BF5B3B" w:rsidRDefault="00E15537" w:rsidP="00920569">
      <w:pPr>
        <w:pStyle w:val="aff1"/>
        <w:ind w:firstLine="361"/>
        <w:rPr>
          <w:rFonts w:ascii="ＭＳ 明朝" w:eastAsia="ＭＳ 明朝" w:hAnsi="ＭＳ 明朝"/>
          <w:sz w:val="36"/>
          <w:szCs w:val="36"/>
        </w:rPr>
      </w:pPr>
      <w:r w:rsidRPr="00BF5B3B">
        <w:rPr>
          <w:rFonts w:ascii="ＭＳ 明朝" w:eastAsia="ＭＳ 明朝" w:hAnsi="ＭＳ 明朝" w:hint="eastAsia"/>
          <w:sz w:val="36"/>
          <w:szCs w:val="36"/>
        </w:rPr>
        <w:t>選挙人名簿管理</w:t>
      </w:r>
      <w:r w:rsidR="001758F1" w:rsidRPr="00BF5B3B">
        <w:rPr>
          <w:rFonts w:ascii="ＭＳ 明朝" w:eastAsia="ＭＳ 明朝" w:hAnsi="ＭＳ 明朝" w:hint="eastAsia"/>
          <w:sz w:val="36"/>
          <w:szCs w:val="36"/>
        </w:rPr>
        <w:t>システム標準仕様書</w:t>
      </w:r>
    </w:p>
    <w:p w14:paraId="78889564" w14:textId="17931C0D" w:rsidR="00920569" w:rsidRPr="00BF5B3B" w:rsidRDefault="00920569" w:rsidP="00920569">
      <w:pPr>
        <w:pStyle w:val="aff1"/>
        <w:ind w:firstLine="361"/>
        <w:rPr>
          <w:rFonts w:ascii="ＭＳ 明朝" w:eastAsia="ＭＳ 明朝" w:hAnsi="ＭＳ 明朝"/>
          <w:sz w:val="36"/>
          <w:szCs w:val="36"/>
        </w:rPr>
      </w:pPr>
      <w:r w:rsidRPr="00BF5B3B">
        <w:rPr>
          <w:rFonts w:ascii="ＭＳ 明朝" w:eastAsia="ＭＳ 明朝" w:hAnsi="ＭＳ 明朝" w:hint="eastAsia"/>
          <w:sz w:val="36"/>
          <w:szCs w:val="36"/>
        </w:rPr>
        <w:t>【第1.</w:t>
      </w:r>
      <w:del w:id="0" w:author="Inomata, Yoko (JP - AB 猪股 陽子)" w:date="2024-02-08T14:11:00Z">
        <w:r w:rsidR="00E43263" w:rsidDel="00DB7BFF">
          <w:rPr>
            <w:rFonts w:ascii="ＭＳ 明朝" w:eastAsia="ＭＳ 明朝" w:hAnsi="ＭＳ 明朝" w:hint="eastAsia"/>
            <w:sz w:val="36"/>
            <w:szCs w:val="36"/>
          </w:rPr>
          <w:delText>2</w:delText>
        </w:r>
      </w:del>
      <w:ins w:id="1" w:author="Inomata, Yoko (JP - AB 猪股 陽子)" w:date="2024-02-08T14:11:00Z">
        <w:r w:rsidR="00DB7BFF">
          <w:rPr>
            <w:rFonts w:ascii="ＭＳ 明朝" w:eastAsia="ＭＳ 明朝" w:hAnsi="ＭＳ 明朝" w:hint="eastAsia"/>
            <w:sz w:val="36"/>
            <w:szCs w:val="36"/>
          </w:rPr>
          <w:t>3</w:t>
        </w:r>
      </w:ins>
      <w:r w:rsidRPr="00BF5B3B">
        <w:rPr>
          <w:rFonts w:ascii="ＭＳ 明朝" w:eastAsia="ＭＳ 明朝" w:hAnsi="ＭＳ 明朝" w:hint="eastAsia"/>
          <w:sz w:val="36"/>
          <w:szCs w:val="36"/>
        </w:rPr>
        <w:t>版】</w:t>
      </w:r>
    </w:p>
    <w:p w14:paraId="2AD824E0" w14:textId="15375C82" w:rsidR="00052284" w:rsidRPr="00BF5B3B" w:rsidRDefault="00052284" w:rsidP="008A4FDC">
      <w:pPr>
        <w:pStyle w:val="aff1"/>
        <w:ind w:firstLineChars="0" w:firstLine="0"/>
      </w:pPr>
    </w:p>
    <w:p w14:paraId="410B6F7B" w14:textId="3EC54F51" w:rsidR="00052284" w:rsidRPr="00BF5B3B" w:rsidRDefault="00052284" w:rsidP="007A794C">
      <w:pPr>
        <w:pStyle w:val="aff1"/>
        <w:ind w:firstLine="275"/>
      </w:pPr>
    </w:p>
    <w:p w14:paraId="6EC08DCF" w14:textId="00AFBBEE" w:rsidR="00354DBC" w:rsidRPr="00BF5B3B" w:rsidRDefault="00354DBC" w:rsidP="007A794C">
      <w:pPr>
        <w:pStyle w:val="aff1"/>
        <w:ind w:firstLine="275"/>
      </w:pPr>
    </w:p>
    <w:p w14:paraId="6C0D2D04" w14:textId="3EB4B31D" w:rsidR="00052284" w:rsidRPr="00BF5B3B" w:rsidRDefault="00052284" w:rsidP="007A794C">
      <w:pPr>
        <w:pStyle w:val="aff1"/>
        <w:ind w:firstLine="275"/>
      </w:pPr>
    </w:p>
    <w:p w14:paraId="0659FA3F" w14:textId="349F6C06" w:rsidR="0024639C" w:rsidRPr="008824DF" w:rsidRDefault="0024639C" w:rsidP="0024639C">
      <w:pPr>
        <w:pStyle w:val="aff1"/>
        <w:ind w:firstLine="361"/>
        <w:rPr>
          <w:rFonts w:ascii="ＭＳ 明朝" w:eastAsia="ＭＳ 明朝" w:hAnsi="ＭＳ 明朝"/>
          <w:sz w:val="36"/>
        </w:rPr>
      </w:pPr>
      <w:r w:rsidRPr="008824DF">
        <w:rPr>
          <w:rFonts w:ascii="ＭＳ 明朝" w:eastAsia="ＭＳ 明朝" w:hAnsi="ＭＳ 明朝" w:hint="eastAsia"/>
          <w:sz w:val="36"/>
        </w:rPr>
        <w:t>令和</w:t>
      </w:r>
      <w:del w:id="2" w:author="Inomata, Yoko (JP - AB 猪股 陽子)" w:date="2024-02-08T14:11:00Z">
        <w:r w:rsidR="008530D4" w:rsidDel="00DB7BFF">
          <w:rPr>
            <w:rFonts w:ascii="ＭＳ 明朝" w:eastAsia="ＭＳ 明朝" w:hAnsi="ＭＳ 明朝" w:hint="eastAsia"/>
            <w:sz w:val="36"/>
          </w:rPr>
          <w:delText>5</w:delText>
        </w:r>
      </w:del>
      <w:ins w:id="3" w:author="Inomata, Yoko (JP - AB 猪股 陽子)" w:date="2024-02-08T14:11:00Z">
        <w:r w:rsidR="00DB7BFF">
          <w:rPr>
            <w:rFonts w:ascii="ＭＳ 明朝" w:eastAsia="ＭＳ 明朝" w:hAnsi="ＭＳ 明朝" w:hint="eastAsia"/>
            <w:sz w:val="36"/>
          </w:rPr>
          <w:t>6</w:t>
        </w:r>
      </w:ins>
      <w:r w:rsidRPr="008824DF">
        <w:rPr>
          <w:rFonts w:ascii="ＭＳ 明朝" w:eastAsia="ＭＳ 明朝" w:hAnsi="ＭＳ 明朝" w:hint="eastAsia"/>
          <w:sz w:val="36"/>
        </w:rPr>
        <w:t>年（2</w:t>
      </w:r>
      <w:r w:rsidRPr="008824DF">
        <w:rPr>
          <w:rFonts w:ascii="ＭＳ 明朝" w:eastAsia="ＭＳ 明朝" w:hAnsi="ＭＳ 明朝"/>
          <w:sz w:val="36"/>
        </w:rPr>
        <w:t>02</w:t>
      </w:r>
      <w:del w:id="4" w:author="Inomata, Yoko (JP - AB 猪股 陽子)" w:date="2024-02-08T14:11:00Z">
        <w:r w:rsidR="008530D4" w:rsidDel="00DB7BFF">
          <w:rPr>
            <w:rFonts w:ascii="ＭＳ 明朝" w:eastAsia="ＭＳ 明朝" w:hAnsi="ＭＳ 明朝" w:hint="eastAsia"/>
            <w:sz w:val="36"/>
          </w:rPr>
          <w:delText>3</w:delText>
        </w:r>
      </w:del>
      <w:ins w:id="5" w:author="Inomata, Yoko (JP - AB 猪股 陽子)" w:date="2024-02-08T14:11:00Z">
        <w:r w:rsidR="00DB7BFF">
          <w:rPr>
            <w:rFonts w:ascii="ＭＳ 明朝" w:eastAsia="ＭＳ 明朝" w:hAnsi="ＭＳ 明朝" w:hint="eastAsia"/>
            <w:sz w:val="36"/>
          </w:rPr>
          <w:t>4</w:t>
        </w:r>
      </w:ins>
      <w:r w:rsidRPr="008824DF">
        <w:rPr>
          <w:rFonts w:ascii="ＭＳ 明朝" w:eastAsia="ＭＳ 明朝" w:hAnsi="ＭＳ 明朝" w:hint="eastAsia"/>
          <w:sz w:val="36"/>
        </w:rPr>
        <w:t>年）</w:t>
      </w:r>
      <w:del w:id="6" w:author="Inomata, Yoko (JP - AB 猪股 陽子)" w:date="2024-02-08T14:11:00Z">
        <w:r w:rsidR="00E43263" w:rsidDel="00DB7BFF">
          <w:rPr>
            <w:rFonts w:ascii="ＭＳ 明朝" w:eastAsia="ＭＳ 明朝" w:hAnsi="ＭＳ 明朝" w:hint="eastAsia"/>
            <w:sz w:val="36"/>
          </w:rPr>
          <w:delText>３</w:delText>
        </w:r>
      </w:del>
      <w:ins w:id="7" w:author="Inomata, Yoko (JP - AB 猪股 陽子)" w:date="2024-02-08T14:11:00Z">
        <w:r w:rsidR="00DB7BFF">
          <w:rPr>
            <w:rFonts w:ascii="ＭＳ 明朝" w:eastAsia="ＭＳ 明朝" w:hAnsi="ＭＳ 明朝" w:hint="eastAsia"/>
            <w:sz w:val="36"/>
          </w:rPr>
          <w:t>２</w:t>
        </w:r>
      </w:ins>
      <w:r w:rsidRPr="008824DF">
        <w:rPr>
          <w:rFonts w:ascii="ＭＳ 明朝" w:eastAsia="ＭＳ 明朝" w:hAnsi="ＭＳ 明朝" w:hint="eastAsia"/>
          <w:sz w:val="36"/>
        </w:rPr>
        <w:t>月</w:t>
      </w:r>
      <w:del w:id="8" w:author="Inomata, Yoko (JP - AB 猪股 陽子)" w:date="2024-02-08T14:11:00Z">
        <w:r w:rsidR="00E43263" w:rsidDel="00DB7BFF">
          <w:rPr>
            <w:rFonts w:ascii="ＭＳ 明朝" w:eastAsia="ＭＳ 明朝" w:hAnsi="ＭＳ 明朝" w:hint="eastAsia"/>
            <w:sz w:val="36"/>
          </w:rPr>
          <w:delText>31</w:delText>
        </w:r>
      </w:del>
      <w:ins w:id="9" w:author="Inomata, Yoko (JP - AB 猪股 陽子)" w:date="2024-02-08T14:11:00Z">
        <w:r w:rsidR="00DB7BFF">
          <w:rPr>
            <w:rFonts w:ascii="ＭＳ 明朝" w:eastAsia="ＭＳ 明朝" w:hAnsi="ＭＳ 明朝" w:hint="eastAsia"/>
            <w:sz w:val="36"/>
          </w:rPr>
          <w:t>29</w:t>
        </w:r>
      </w:ins>
      <w:r w:rsidRPr="008824DF">
        <w:rPr>
          <w:rFonts w:ascii="ＭＳ 明朝" w:eastAsia="ＭＳ 明朝" w:hAnsi="ＭＳ 明朝" w:hint="eastAsia"/>
          <w:sz w:val="36"/>
        </w:rPr>
        <w:t>日</w:t>
      </w:r>
    </w:p>
    <w:p w14:paraId="44E1EE1F" w14:textId="77777777" w:rsidR="0024639C" w:rsidRPr="008824DF" w:rsidRDefault="0024639C" w:rsidP="0024639C">
      <w:pPr>
        <w:pStyle w:val="aff1"/>
        <w:ind w:firstLine="361"/>
        <w:rPr>
          <w:rFonts w:ascii="ＭＳ 明朝" w:eastAsia="ＭＳ 明朝" w:hAnsi="ＭＳ 明朝"/>
          <w:sz w:val="36"/>
        </w:rPr>
      </w:pPr>
    </w:p>
    <w:p w14:paraId="2A7904AE" w14:textId="77777777" w:rsidR="0024639C" w:rsidRPr="008824DF" w:rsidRDefault="0024639C" w:rsidP="0024639C">
      <w:pPr>
        <w:pStyle w:val="aff1"/>
        <w:ind w:firstLine="361"/>
        <w:rPr>
          <w:rFonts w:ascii="ＭＳ 明朝" w:eastAsia="ＭＳ 明朝" w:hAnsi="ＭＳ 明朝"/>
          <w:sz w:val="36"/>
        </w:rPr>
      </w:pPr>
      <w:r w:rsidRPr="008824DF">
        <w:rPr>
          <w:rFonts w:ascii="ＭＳ 明朝" w:eastAsia="ＭＳ 明朝" w:hAnsi="ＭＳ 明朝" w:hint="eastAsia"/>
          <w:sz w:val="36"/>
        </w:rPr>
        <w:t>自治体システム等標準化検討会</w:t>
      </w:r>
    </w:p>
    <w:p w14:paraId="436F3E46" w14:textId="1A7099B1" w:rsidR="00052284" w:rsidRPr="00BF5B3B" w:rsidRDefault="0024639C" w:rsidP="007A794C">
      <w:pPr>
        <w:pStyle w:val="aff1"/>
        <w:ind w:firstLine="361"/>
      </w:pPr>
      <w:r w:rsidRPr="008824DF">
        <w:rPr>
          <w:rFonts w:ascii="ＭＳ 明朝" w:eastAsia="ＭＳ 明朝" w:hAnsi="ＭＳ 明朝" w:hint="eastAsia"/>
          <w:sz w:val="36"/>
        </w:rPr>
        <w:t>（</w:t>
      </w:r>
      <w:r>
        <w:rPr>
          <w:rFonts w:ascii="ＭＳ 明朝" w:eastAsia="ＭＳ 明朝" w:hAnsi="ＭＳ 明朝" w:hint="eastAsia"/>
          <w:sz w:val="36"/>
        </w:rPr>
        <w:t>選挙人名簿管理</w:t>
      </w:r>
      <w:r w:rsidRPr="008824DF">
        <w:rPr>
          <w:rFonts w:ascii="ＭＳ 明朝" w:eastAsia="ＭＳ 明朝" w:hAnsi="ＭＳ 明朝" w:hint="eastAsia"/>
          <w:sz w:val="36"/>
        </w:rPr>
        <w:t>システム等標準化検討会）</w:t>
      </w:r>
    </w:p>
    <w:p w14:paraId="1DB4E3B7" w14:textId="19809181" w:rsidR="0063346C" w:rsidRPr="00BF5B3B" w:rsidRDefault="0063346C" w:rsidP="007A794C">
      <w:pPr>
        <w:pStyle w:val="aff1"/>
        <w:ind w:firstLine="275"/>
        <w:sectPr w:rsidR="0063346C" w:rsidRPr="00BF5B3B" w:rsidSect="00482876">
          <w:headerReference w:type="even" r:id="rId8"/>
          <w:headerReference w:type="default" r:id="rId9"/>
          <w:footerReference w:type="even" r:id="rId10"/>
          <w:footerReference w:type="default" r:id="rId11"/>
          <w:headerReference w:type="first" r:id="rId12"/>
          <w:footerReference w:type="first" r:id="rId13"/>
          <w:pgSz w:w="11906" w:h="16838" w:code="9"/>
          <w:pgMar w:top="1985" w:right="1416" w:bottom="1559" w:left="1701" w:header="851" w:footer="510" w:gutter="0"/>
          <w:pgNumType w:start="1"/>
          <w:cols w:space="425"/>
          <w:titlePg/>
          <w:docGrid w:type="linesAndChars" w:linePitch="360"/>
        </w:sectPr>
      </w:pPr>
      <w:r w:rsidRPr="00BF5B3B">
        <w:rPr>
          <w:noProof/>
        </w:rPr>
        <mc:AlternateContent>
          <mc:Choice Requires="wps">
            <w:drawing>
              <wp:anchor distT="0" distB="0" distL="114300" distR="114300" simplePos="0" relativeHeight="251734016" behindDoc="0" locked="0" layoutInCell="1" allowOverlap="1" wp14:anchorId="568ACBA7" wp14:editId="57759612">
                <wp:simplePos x="0" y="0"/>
                <wp:positionH relativeFrom="column">
                  <wp:posOffset>2392519</wp:posOffset>
                </wp:positionH>
                <wp:positionV relativeFrom="paragraph">
                  <wp:posOffset>2667330</wp:posOffset>
                </wp:positionV>
                <wp:extent cx="1059084" cy="613459"/>
                <wp:effectExtent l="0" t="0" r="27305" b="15240"/>
                <wp:wrapNone/>
                <wp:docPr id="42" name="正方形/長方形 42"/>
                <wp:cNvGraphicFramePr/>
                <a:graphic xmlns:a="http://schemas.openxmlformats.org/drawingml/2006/main">
                  <a:graphicData uri="http://schemas.microsoft.com/office/word/2010/wordprocessingShape">
                    <wps:wsp>
                      <wps:cNvSpPr/>
                      <wps:spPr>
                        <a:xfrm>
                          <a:off x="0" y="0"/>
                          <a:ext cx="1059084" cy="613459"/>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132EB2" id="正方形/長方形 42" o:spid="_x0000_s1026" style="position:absolute;left:0;text-align:left;margin-left:188.4pt;margin-top:210.05pt;width:83.4pt;height:48.3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" fillcolor="window" strokecolor="window" strokeweight="1pt"/>
            </w:pict>
          </mc:Fallback>
        </mc:AlternateContent>
      </w:r>
    </w:p>
    <w:sdt>
      <w:sdtPr>
        <w:rPr>
          <w:rFonts w:asciiTheme="minorEastAsia" w:hAnsiTheme="minorEastAsia"/>
          <w:color w:val="auto"/>
          <w:kern w:val="2"/>
          <w:sz w:val="21"/>
          <w:szCs w:val="21"/>
          <w:lang w:val="ja-JP"/>
        </w:rPr>
        <w:id w:val="722175012"/>
        <w:docPartObj>
          <w:docPartGallery w:val="Table of Contents"/>
          <w:docPartUnique/>
        </w:docPartObj>
      </w:sdtPr>
      <w:sdtEndPr>
        <w:rPr>
          <w:rFonts w:ascii="ＭＳ 明朝" w:hAnsi="ＭＳ 明朝"/>
          <w:b w:val="0"/>
          <w:bCs w:val="0"/>
        </w:rPr>
      </w:sdtEndPr>
      <w:sdtContent>
        <w:p w14:paraId="3F7848DE" w14:textId="67186B12" w:rsidR="00246432" w:rsidRPr="00BF5B3B" w:rsidRDefault="00246432" w:rsidP="00D17877">
          <w:pPr>
            <w:pStyle w:val="af4"/>
          </w:pPr>
          <w:r w:rsidRPr="00BF5B3B">
            <w:rPr>
              <w:lang w:val="ja-JP"/>
            </w:rPr>
            <w:t>目次</w:t>
          </w:r>
        </w:p>
        <w:p w14:paraId="605572C9" w14:textId="2E9CFB71" w:rsidR="00D17877" w:rsidRDefault="003232DF" w:rsidP="00D17877">
          <w:pPr>
            <w:pStyle w:val="12"/>
            <w:tabs>
              <w:tab w:val="clear" w:pos="8779"/>
              <w:tab w:val="right" w:leader="dot" w:pos="8505"/>
            </w:tabs>
            <w:rPr>
              <w:rFonts w:asciiTheme="minorHAnsi" w:eastAsiaTheme="minorEastAsia" w:hAnsiTheme="minorHAnsi"/>
              <w:noProof/>
              <w:szCs w:val="22"/>
            </w:rPr>
          </w:pPr>
          <w:r w:rsidRPr="00BF5B3B">
            <w:fldChar w:fldCharType="begin"/>
          </w:r>
          <w:r w:rsidRPr="00BF5B3B">
            <w:instrText xml:space="preserve"> TOC \o "1-3" \h \z \u </w:instrText>
          </w:r>
          <w:r w:rsidRPr="00BF5B3B">
            <w:fldChar w:fldCharType="separate"/>
          </w:r>
          <w:hyperlink w:anchor="_Toc160004334" w:history="1">
            <w:r w:rsidR="00D17877" w:rsidRPr="00B350C5">
              <w:rPr>
                <w:rStyle w:val="af5"/>
                <w:noProof/>
              </w:rPr>
              <w:t>第１章　本仕様書について</w:t>
            </w:r>
            <w:r w:rsidR="00D17877">
              <w:rPr>
                <w:noProof/>
                <w:webHidden/>
              </w:rPr>
              <w:tab/>
            </w:r>
            <w:r w:rsidR="00D17877">
              <w:rPr>
                <w:noProof/>
                <w:webHidden/>
              </w:rPr>
              <w:fldChar w:fldCharType="begin"/>
            </w:r>
            <w:r w:rsidR="00D17877">
              <w:rPr>
                <w:noProof/>
                <w:webHidden/>
              </w:rPr>
              <w:instrText xml:space="preserve"> PAGEREF _Toc160004334 \h </w:instrText>
            </w:r>
            <w:r w:rsidR="00D17877">
              <w:rPr>
                <w:noProof/>
                <w:webHidden/>
              </w:rPr>
            </w:r>
            <w:r w:rsidR="00D17877">
              <w:rPr>
                <w:noProof/>
                <w:webHidden/>
              </w:rPr>
              <w:fldChar w:fldCharType="separate"/>
            </w:r>
            <w:r w:rsidR="00D17877">
              <w:rPr>
                <w:noProof/>
                <w:webHidden/>
              </w:rPr>
              <w:t>1</w:t>
            </w:r>
            <w:r w:rsidR="00D17877">
              <w:rPr>
                <w:noProof/>
                <w:webHidden/>
              </w:rPr>
              <w:fldChar w:fldCharType="end"/>
            </w:r>
          </w:hyperlink>
        </w:p>
        <w:p w14:paraId="49217F08" w14:textId="07E9260E" w:rsidR="00D17877" w:rsidRDefault="00D17877" w:rsidP="00D17877">
          <w:pPr>
            <w:pStyle w:val="22"/>
            <w:tabs>
              <w:tab w:val="clear" w:pos="8494"/>
              <w:tab w:val="right" w:leader="dot" w:pos="8505"/>
            </w:tabs>
            <w:rPr>
              <w:rFonts w:asciiTheme="minorHAnsi" w:eastAsiaTheme="minorEastAsia" w:hAnsiTheme="minorHAnsi"/>
              <w:szCs w:val="22"/>
            </w:rPr>
          </w:pPr>
          <w:hyperlink w:anchor="_Toc160004335" w:history="1">
            <w:r w:rsidRPr="00B350C5">
              <w:rPr>
                <w:rStyle w:val="af5"/>
                <w:rFonts w:hAnsi="ＭＳ 明朝"/>
              </w:rPr>
              <w:t>１－１　はじめに</w:t>
            </w:r>
            <w:r>
              <w:rPr>
                <w:webHidden/>
              </w:rPr>
              <w:tab/>
            </w:r>
            <w:r>
              <w:rPr>
                <w:webHidden/>
              </w:rPr>
              <w:fldChar w:fldCharType="begin"/>
            </w:r>
            <w:r>
              <w:rPr>
                <w:webHidden/>
              </w:rPr>
              <w:instrText xml:space="preserve"> PAGEREF _Toc160004335 \h </w:instrText>
            </w:r>
            <w:r>
              <w:rPr>
                <w:webHidden/>
              </w:rPr>
            </w:r>
            <w:r>
              <w:rPr>
                <w:webHidden/>
              </w:rPr>
              <w:fldChar w:fldCharType="separate"/>
            </w:r>
            <w:r>
              <w:rPr>
                <w:webHidden/>
              </w:rPr>
              <w:t>1</w:t>
            </w:r>
            <w:r>
              <w:rPr>
                <w:webHidden/>
              </w:rPr>
              <w:fldChar w:fldCharType="end"/>
            </w:r>
          </w:hyperlink>
        </w:p>
        <w:p w14:paraId="251332F8" w14:textId="79F92CF4" w:rsidR="00D17877" w:rsidRDefault="00D17877" w:rsidP="00D17877">
          <w:pPr>
            <w:pStyle w:val="22"/>
            <w:tabs>
              <w:tab w:val="clear" w:pos="8494"/>
              <w:tab w:val="right" w:leader="dot" w:pos="8505"/>
            </w:tabs>
            <w:rPr>
              <w:rFonts w:asciiTheme="minorHAnsi" w:eastAsiaTheme="minorEastAsia" w:hAnsiTheme="minorHAnsi"/>
              <w:szCs w:val="22"/>
            </w:rPr>
          </w:pPr>
          <w:hyperlink w:anchor="_Toc160004336" w:history="1">
            <w:r w:rsidRPr="00B350C5">
              <w:rPr>
                <w:rStyle w:val="af5"/>
                <w:rFonts w:hAnsi="ＭＳ 明朝"/>
              </w:rPr>
              <w:t>１－２　対象</w:t>
            </w:r>
            <w:r>
              <w:rPr>
                <w:webHidden/>
              </w:rPr>
              <w:tab/>
            </w:r>
            <w:r>
              <w:rPr>
                <w:webHidden/>
              </w:rPr>
              <w:fldChar w:fldCharType="begin"/>
            </w:r>
            <w:r>
              <w:rPr>
                <w:webHidden/>
              </w:rPr>
              <w:instrText xml:space="preserve"> PAGEREF _Toc160004336 \h </w:instrText>
            </w:r>
            <w:r>
              <w:rPr>
                <w:webHidden/>
              </w:rPr>
            </w:r>
            <w:r>
              <w:rPr>
                <w:webHidden/>
              </w:rPr>
              <w:fldChar w:fldCharType="separate"/>
            </w:r>
            <w:r>
              <w:rPr>
                <w:webHidden/>
              </w:rPr>
              <w:t>1</w:t>
            </w:r>
            <w:r>
              <w:rPr>
                <w:webHidden/>
              </w:rPr>
              <w:fldChar w:fldCharType="end"/>
            </w:r>
          </w:hyperlink>
        </w:p>
        <w:p w14:paraId="6C971E7F" w14:textId="342731CF" w:rsidR="00D17877" w:rsidRDefault="00D17877" w:rsidP="00D17877">
          <w:pPr>
            <w:pStyle w:val="32"/>
            <w:tabs>
              <w:tab w:val="right" w:leader="dot" w:pos="8505"/>
            </w:tabs>
            <w:rPr>
              <w:rFonts w:asciiTheme="minorHAnsi" w:eastAsiaTheme="minorEastAsia" w:hAnsiTheme="minorHAnsi"/>
              <w:szCs w:val="22"/>
            </w:rPr>
          </w:pPr>
          <w:hyperlink w:anchor="_Toc160004337" w:history="1">
            <w:r w:rsidRPr="00B350C5">
              <w:rPr>
                <w:rStyle w:val="af5"/>
              </w:rPr>
              <w:t>（１）対象地方公共団体</w:t>
            </w:r>
            <w:r>
              <w:rPr>
                <w:webHidden/>
              </w:rPr>
              <w:tab/>
            </w:r>
            <w:r>
              <w:rPr>
                <w:webHidden/>
              </w:rPr>
              <w:fldChar w:fldCharType="begin"/>
            </w:r>
            <w:r>
              <w:rPr>
                <w:webHidden/>
              </w:rPr>
              <w:instrText xml:space="preserve"> PAGEREF _Toc160004337 \h </w:instrText>
            </w:r>
            <w:r>
              <w:rPr>
                <w:webHidden/>
              </w:rPr>
            </w:r>
            <w:r>
              <w:rPr>
                <w:webHidden/>
              </w:rPr>
              <w:fldChar w:fldCharType="separate"/>
            </w:r>
            <w:r>
              <w:rPr>
                <w:webHidden/>
              </w:rPr>
              <w:t>1</w:t>
            </w:r>
            <w:r>
              <w:rPr>
                <w:webHidden/>
              </w:rPr>
              <w:fldChar w:fldCharType="end"/>
            </w:r>
          </w:hyperlink>
        </w:p>
        <w:p w14:paraId="7C79D622" w14:textId="631FA042" w:rsidR="00D17877" w:rsidRDefault="00D17877" w:rsidP="00D17877">
          <w:pPr>
            <w:pStyle w:val="32"/>
            <w:tabs>
              <w:tab w:val="right" w:leader="dot" w:pos="8505"/>
            </w:tabs>
            <w:rPr>
              <w:rFonts w:asciiTheme="minorHAnsi" w:eastAsiaTheme="minorEastAsia" w:hAnsiTheme="minorHAnsi"/>
              <w:szCs w:val="22"/>
            </w:rPr>
          </w:pPr>
          <w:hyperlink w:anchor="_Toc160004338" w:history="1">
            <w:r w:rsidRPr="00B350C5">
              <w:rPr>
                <w:rStyle w:val="af5"/>
              </w:rPr>
              <w:t>（２）対象分野</w:t>
            </w:r>
            <w:r>
              <w:rPr>
                <w:webHidden/>
              </w:rPr>
              <w:tab/>
            </w:r>
            <w:r>
              <w:rPr>
                <w:webHidden/>
              </w:rPr>
              <w:fldChar w:fldCharType="begin"/>
            </w:r>
            <w:r>
              <w:rPr>
                <w:webHidden/>
              </w:rPr>
              <w:instrText xml:space="preserve"> PAGEREF _Toc160004338 \h </w:instrText>
            </w:r>
            <w:r>
              <w:rPr>
                <w:webHidden/>
              </w:rPr>
            </w:r>
            <w:r>
              <w:rPr>
                <w:webHidden/>
              </w:rPr>
              <w:fldChar w:fldCharType="separate"/>
            </w:r>
            <w:r>
              <w:rPr>
                <w:webHidden/>
              </w:rPr>
              <w:t>1</w:t>
            </w:r>
            <w:r>
              <w:rPr>
                <w:webHidden/>
              </w:rPr>
              <w:fldChar w:fldCharType="end"/>
            </w:r>
          </w:hyperlink>
        </w:p>
        <w:p w14:paraId="6918DB0C" w14:textId="6D02BBE0" w:rsidR="00D17877" w:rsidRDefault="00D17877" w:rsidP="00D17877">
          <w:pPr>
            <w:pStyle w:val="32"/>
            <w:tabs>
              <w:tab w:val="right" w:leader="dot" w:pos="8505"/>
            </w:tabs>
            <w:rPr>
              <w:rFonts w:asciiTheme="minorHAnsi" w:eastAsiaTheme="minorEastAsia" w:hAnsiTheme="minorHAnsi"/>
              <w:szCs w:val="22"/>
            </w:rPr>
          </w:pPr>
          <w:hyperlink w:anchor="_Toc160004339" w:history="1">
            <w:r w:rsidRPr="00B350C5">
              <w:rPr>
                <w:rStyle w:val="af5"/>
              </w:rPr>
              <w:t>（３）対象項目</w:t>
            </w:r>
            <w:r>
              <w:rPr>
                <w:webHidden/>
              </w:rPr>
              <w:tab/>
            </w:r>
            <w:r>
              <w:rPr>
                <w:webHidden/>
              </w:rPr>
              <w:fldChar w:fldCharType="begin"/>
            </w:r>
            <w:r>
              <w:rPr>
                <w:webHidden/>
              </w:rPr>
              <w:instrText xml:space="preserve"> PAGEREF _Toc160004339 \h </w:instrText>
            </w:r>
            <w:r>
              <w:rPr>
                <w:webHidden/>
              </w:rPr>
            </w:r>
            <w:r>
              <w:rPr>
                <w:webHidden/>
              </w:rPr>
              <w:fldChar w:fldCharType="separate"/>
            </w:r>
            <w:r>
              <w:rPr>
                <w:webHidden/>
              </w:rPr>
              <w:t>1</w:t>
            </w:r>
            <w:r>
              <w:rPr>
                <w:webHidden/>
              </w:rPr>
              <w:fldChar w:fldCharType="end"/>
            </w:r>
          </w:hyperlink>
        </w:p>
        <w:p w14:paraId="79984F92" w14:textId="5067551A" w:rsidR="00D17877" w:rsidRDefault="00D17877" w:rsidP="00D17877">
          <w:pPr>
            <w:pStyle w:val="32"/>
            <w:tabs>
              <w:tab w:val="right" w:leader="dot" w:pos="8505"/>
            </w:tabs>
            <w:rPr>
              <w:rFonts w:asciiTheme="minorHAnsi" w:eastAsiaTheme="minorEastAsia" w:hAnsiTheme="minorHAnsi"/>
              <w:szCs w:val="22"/>
            </w:rPr>
          </w:pPr>
          <w:hyperlink w:anchor="_Toc160004340" w:history="1">
            <w:r w:rsidRPr="00B350C5">
              <w:rPr>
                <w:rStyle w:val="af5"/>
              </w:rPr>
              <w:t>（４）デジタル社会を見据えた対応</w:t>
            </w:r>
            <w:r>
              <w:rPr>
                <w:webHidden/>
              </w:rPr>
              <w:tab/>
            </w:r>
            <w:r>
              <w:rPr>
                <w:webHidden/>
              </w:rPr>
              <w:fldChar w:fldCharType="begin"/>
            </w:r>
            <w:r>
              <w:rPr>
                <w:webHidden/>
              </w:rPr>
              <w:instrText xml:space="preserve"> PAGEREF _Toc160004340 \h </w:instrText>
            </w:r>
            <w:r>
              <w:rPr>
                <w:webHidden/>
              </w:rPr>
            </w:r>
            <w:r>
              <w:rPr>
                <w:webHidden/>
              </w:rPr>
              <w:fldChar w:fldCharType="separate"/>
            </w:r>
            <w:r>
              <w:rPr>
                <w:webHidden/>
              </w:rPr>
              <w:t>3</w:t>
            </w:r>
            <w:r>
              <w:rPr>
                <w:webHidden/>
              </w:rPr>
              <w:fldChar w:fldCharType="end"/>
            </w:r>
          </w:hyperlink>
        </w:p>
        <w:p w14:paraId="633189AD" w14:textId="57FABEA2" w:rsidR="00D17877" w:rsidRDefault="00D17877" w:rsidP="00D17877">
          <w:pPr>
            <w:pStyle w:val="22"/>
            <w:tabs>
              <w:tab w:val="clear" w:pos="8494"/>
              <w:tab w:val="right" w:leader="dot" w:pos="8505"/>
            </w:tabs>
            <w:rPr>
              <w:rFonts w:asciiTheme="minorHAnsi" w:eastAsiaTheme="minorEastAsia" w:hAnsiTheme="minorHAnsi"/>
              <w:szCs w:val="22"/>
            </w:rPr>
          </w:pPr>
          <w:hyperlink w:anchor="_Toc160004341" w:history="1">
            <w:r w:rsidRPr="00B350C5">
              <w:rPr>
                <w:rStyle w:val="af5"/>
                <w:rFonts w:hAnsi="ＭＳ 明朝"/>
              </w:rPr>
              <w:t>１－３　本仕様書の内容</w:t>
            </w:r>
            <w:r>
              <w:rPr>
                <w:webHidden/>
              </w:rPr>
              <w:tab/>
            </w:r>
            <w:r>
              <w:rPr>
                <w:webHidden/>
              </w:rPr>
              <w:fldChar w:fldCharType="begin"/>
            </w:r>
            <w:r>
              <w:rPr>
                <w:webHidden/>
              </w:rPr>
              <w:instrText xml:space="preserve"> PAGEREF _Toc160004341 \h </w:instrText>
            </w:r>
            <w:r>
              <w:rPr>
                <w:webHidden/>
              </w:rPr>
            </w:r>
            <w:r>
              <w:rPr>
                <w:webHidden/>
              </w:rPr>
              <w:fldChar w:fldCharType="separate"/>
            </w:r>
            <w:r>
              <w:rPr>
                <w:webHidden/>
              </w:rPr>
              <w:t>3</w:t>
            </w:r>
            <w:r>
              <w:rPr>
                <w:webHidden/>
              </w:rPr>
              <w:fldChar w:fldCharType="end"/>
            </w:r>
          </w:hyperlink>
        </w:p>
        <w:p w14:paraId="7E7B9294" w14:textId="284F7279" w:rsidR="00D17877" w:rsidRDefault="00D17877" w:rsidP="00D17877">
          <w:pPr>
            <w:pStyle w:val="32"/>
            <w:tabs>
              <w:tab w:val="right" w:leader="dot" w:pos="8505"/>
            </w:tabs>
            <w:rPr>
              <w:rFonts w:asciiTheme="minorHAnsi" w:eastAsiaTheme="minorEastAsia" w:hAnsiTheme="minorHAnsi"/>
              <w:szCs w:val="22"/>
            </w:rPr>
          </w:pPr>
          <w:hyperlink w:anchor="_Toc160004342" w:history="1">
            <w:r w:rsidRPr="00B350C5">
              <w:rPr>
                <w:rStyle w:val="af5"/>
              </w:rPr>
              <w:t>（１）本仕様書の構成</w:t>
            </w:r>
            <w:r>
              <w:rPr>
                <w:webHidden/>
              </w:rPr>
              <w:tab/>
            </w:r>
            <w:r>
              <w:rPr>
                <w:webHidden/>
              </w:rPr>
              <w:fldChar w:fldCharType="begin"/>
            </w:r>
            <w:r>
              <w:rPr>
                <w:webHidden/>
              </w:rPr>
              <w:instrText xml:space="preserve"> PAGEREF _Toc160004342 \h </w:instrText>
            </w:r>
            <w:r>
              <w:rPr>
                <w:webHidden/>
              </w:rPr>
            </w:r>
            <w:r>
              <w:rPr>
                <w:webHidden/>
              </w:rPr>
              <w:fldChar w:fldCharType="separate"/>
            </w:r>
            <w:r>
              <w:rPr>
                <w:webHidden/>
              </w:rPr>
              <w:t>3</w:t>
            </w:r>
            <w:r>
              <w:rPr>
                <w:webHidden/>
              </w:rPr>
              <w:fldChar w:fldCharType="end"/>
            </w:r>
          </w:hyperlink>
        </w:p>
        <w:p w14:paraId="65B324B6" w14:textId="17357CC4" w:rsidR="00D17877" w:rsidRDefault="00D17877" w:rsidP="00D17877">
          <w:pPr>
            <w:pStyle w:val="32"/>
            <w:tabs>
              <w:tab w:val="right" w:leader="dot" w:pos="8505"/>
            </w:tabs>
            <w:rPr>
              <w:rFonts w:asciiTheme="minorHAnsi" w:eastAsiaTheme="minorEastAsia" w:hAnsiTheme="minorHAnsi"/>
              <w:szCs w:val="22"/>
            </w:rPr>
          </w:pPr>
          <w:hyperlink w:anchor="_Toc160004343" w:history="1">
            <w:r w:rsidRPr="00B350C5">
              <w:rPr>
                <w:rStyle w:val="af5"/>
              </w:rPr>
              <w:t>（２）標準準拠の基準</w:t>
            </w:r>
            <w:r>
              <w:rPr>
                <w:webHidden/>
              </w:rPr>
              <w:tab/>
            </w:r>
            <w:r>
              <w:rPr>
                <w:webHidden/>
              </w:rPr>
              <w:fldChar w:fldCharType="begin"/>
            </w:r>
            <w:r>
              <w:rPr>
                <w:webHidden/>
              </w:rPr>
              <w:instrText xml:space="preserve"> PAGEREF _Toc160004343 \h </w:instrText>
            </w:r>
            <w:r>
              <w:rPr>
                <w:webHidden/>
              </w:rPr>
            </w:r>
            <w:r>
              <w:rPr>
                <w:webHidden/>
              </w:rPr>
              <w:fldChar w:fldCharType="separate"/>
            </w:r>
            <w:r>
              <w:rPr>
                <w:webHidden/>
              </w:rPr>
              <w:t>4</w:t>
            </w:r>
            <w:r>
              <w:rPr>
                <w:webHidden/>
              </w:rPr>
              <w:fldChar w:fldCharType="end"/>
            </w:r>
          </w:hyperlink>
        </w:p>
        <w:p w14:paraId="24943827" w14:textId="1E67F4D2" w:rsidR="00D17877" w:rsidRDefault="00D17877" w:rsidP="00D17877">
          <w:pPr>
            <w:pStyle w:val="32"/>
            <w:tabs>
              <w:tab w:val="right" w:leader="dot" w:pos="8505"/>
            </w:tabs>
            <w:rPr>
              <w:rFonts w:asciiTheme="minorHAnsi" w:eastAsiaTheme="minorEastAsia" w:hAnsiTheme="minorHAnsi"/>
              <w:szCs w:val="22"/>
            </w:rPr>
          </w:pPr>
          <w:hyperlink w:anchor="_Toc160004344" w:history="1">
            <w:r w:rsidRPr="00B350C5">
              <w:rPr>
                <w:rStyle w:val="af5"/>
              </w:rPr>
              <w:t>（３）想定する利用方法</w:t>
            </w:r>
            <w:r>
              <w:rPr>
                <w:webHidden/>
              </w:rPr>
              <w:tab/>
            </w:r>
            <w:r>
              <w:rPr>
                <w:webHidden/>
              </w:rPr>
              <w:fldChar w:fldCharType="begin"/>
            </w:r>
            <w:r>
              <w:rPr>
                <w:webHidden/>
              </w:rPr>
              <w:instrText xml:space="preserve"> PAGEREF _Toc160004344 \h </w:instrText>
            </w:r>
            <w:r>
              <w:rPr>
                <w:webHidden/>
              </w:rPr>
            </w:r>
            <w:r>
              <w:rPr>
                <w:webHidden/>
              </w:rPr>
              <w:fldChar w:fldCharType="separate"/>
            </w:r>
            <w:r>
              <w:rPr>
                <w:webHidden/>
              </w:rPr>
              <w:t>4</w:t>
            </w:r>
            <w:r>
              <w:rPr>
                <w:webHidden/>
              </w:rPr>
              <w:fldChar w:fldCharType="end"/>
            </w:r>
          </w:hyperlink>
        </w:p>
        <w:p w14:paraId="653B086E" w14:textId="47168A62" w:rsidR="00D17877" w:rsidRDefault="00D17877" w:rsidP="00D17877">
          <w:pPr>
            <w:pStyle w:val="32"/>
            <w:tabs>
              <w:tab w:val="right" w:leader="dot" w:pos="8505"/>
            </w:tabs>
            <w:rPr>
              <w:rFonts w:asciiTheme="minorHAnsi" w:eastAsiaTheme="minorEastAsia" w:hAnsiTheme="minorHAnsi"/>
              <w:szCs w:val="22"/>
            </w:rPr>
          </w:pPr>
          <w:hyperlink w:anchor="_Toc160004345" w:history="1">
            <w:r w:rsidRPr="00B350C5">
              <w:rPr>
                <w:rStyle w:val="af5"/>
              </w:rPr>
              <w:t>（４）本仕様書の改定</w:t>
            </w:r>
            <w:r>
              <w:rPr>
                <w:webHidden/>
              </w:rPr>
              <w:tab/>
            </w:r>
            <w:r>
              <w:rPr>
                <w:webHidden/>
              </w:rPr>
              <w:fldChar w:fldCharType="begin"/>
            </w:r>
            <w:r>
              <w:rPr>
                <w:webHidden/>
              </w:rPr>
              <w:instrText xml:space="preserve"> PAGEREF _Toc160004345 \h </w:instrText>
            </w:r>
            <w:r>
              <w:rPr>
                <w:webHidden/>
              </w:rPr>
            </w:r>
            <w:r>
              <w:rPr>
                <w:webHidden/>
              </w:rPr>
              <w:fldChar w:fldCharType="separate"/>
            </w:r>
            <w:r>
              <w:rPr>
                <w:webHidden/>
              </w:rPr>
              <w:t>5</w:t>
            </w:r>
            <w:r>
              <w:rPr>
                <w:webHidden/>
              </w:rPr>
              <w:fldChar w:fldCharType="end"/>
            </w:r>
          </w:hyperlink>
        </w:p>
        <w:p w14:paraId="24BF631E" w14:textId="458E5B8C" w:rsidR="00D17877" w:rsidRDefault="00D17877" w:rsidP="00D17877">
          <w:pPr>
            <w:pStyle w:val="32"/>
            <w:tabs>
              <w:tab w:val="right" w:leader="dot" w:pos="8505"/>
            </w:tabs>
            <w:rPr>
              <w:rFonts w:asciiTheme="minorHAnsi" w:eastAsiaTheme="minorEastAsia" w:hAnsiTheme="minorHAnsi"/>
              <w:szCs w:val="22"/>
            </w:rPr>
          </w:pPr>
          <w:hyperlink w:anchor="_Toc160004346" w:history="1">
            <w:r w:rsidRPr="00B350C5">
              <w:rPr>
                <w:rStyle w:val="af5"/>
              </w:rPr>
              <w:t>（５）各</w:t>
            </w:r>
            <w:r w:rsidRPr="00B350C5">
              <w:rPr>
                <w:rStyle w:val="af5"/>
                <w:bCs/>
              </w:rPr>
              <w:t>地方公共団体</w:t>
            </w:r>
            <w:r w:rsidRPr="00B350C5">
              <w:rPr>
                <w:rStyle w:val="af5"/>
              </w:rPr>
              <w:t>の調達仕様書の範囲との関係</w:t>
            </w:r>
            <w:r>
              <w:rPr>
                <w:webHidden/>
              </w:rPr>
              <w:tab/>
            </w:r>
            <w:r>
              <w:rPr>
                <w:webHidden/>
              </w:rPr>
              <w:fldChar w:fldCharType="begin"/>
            </w:r>
            <w:r>
              <w:rPr>
                <w:webHidden/>
              </w:rPr>
              <w:instrText xml:space="preserve"> PAGEREF _Toc160004346 \h </w:instrText>
            </w:r>
            <w:r>
              <w:rPr>
                <w:webHidden/>
              </w:rPr>
            </w:r>
            <w:r>
              <w:rPr>
                <w:webHidden/>
              </w:rPr>
              <w:fldChar w:fldCharType="separate"/>
            </w:r>
            <w:r>
              <w:rPr>
                <w:webHidden/>
              </w:rPr>
              <w:t>5</w:t>
            </w:r>
            <w:r>
              <w:rPr>
                <w:webHidden/>
              </w:rPr>
              <w:fldChar w:fldCharType="end"/>
            </w:r>
          </w:hyperlink>
        </w:p>
        <w:p w14:paraId="5D4A32BD" w14:textId="09F2ADC9" w:rsidR="00D17877" w:rsidRDefault="00D17877" w:rsidP="00D17877">
          <w:pPr>
            <w:pStyle w:val="12"/>
            <w:tabs>
              <w:tab w:val="clear" w:pos="8779"/>
              <w:tab w:val="right" w:leader="dot" w:pos="8505"/>
            </w:tabs>
            <w:rPr>
              <w:rFonts w:asciiTheme="minorHAnsi" w:eastAsiaTheme="minorEastAsia" w:hAnsiTheme="minorHAnsi"/>
              <w:noProof/>
              <w:szCs w:val="22"/>
            </w:rPr>
          </w:pPr>
          <w:hyperlink w:anchor="_Toc160004347" w:history="1">
            <w:r w:rsidRPr="00B350C5">
              <w:rPr>
                <w:rStyle w:val="af5"/>
                <w:noProof/>
              </w:rPr>
              <w:t>第２章　業務フロー等</w:t>
            </w:r>
            <w:r>
              <w:rPr>
                <w:noProof/>
                <w:webHidden/>
              </w:rPr>
              <w:tab/>
            </w:r>
            <w:r>
              <w:rPr>
                <w:noProof/>
                <w:webHidden/>
              </w:rPr>
              <w:fldChar w:fldCharType="begin"/>
            </w:r>
            <w:r>
              <w:rPr>
                <w:noProof/>
                <w:webHidden/>
              </w:rPr>
              <w:instrText xml:space="preserve"> PAGEREF _Toc160004347 \h </w:instrText>
            </w:r>
            <w:r>
              <w:rPr>
                <w:noProof/>
                <w:webHidden/>
              </w:rPr>
            </w:r>
            <w:r>
              <w:rPr>
                <w:noProof/>
                <w:webHidden/>
              </w:rPr>
              <w:fldChar w:fldCharType="separate"/>
            </w:r>
            <w:r>
              <w:rPr>
                <w:noProof/>
                <w:webHidden/>
              </w:rPr>
              <w:t>6</w:t>
            </w:r>
            <w:r>
              <w:rPr>
                <w:noProof/>
                <w:webHidden/>
              </w:rPr>
              <w:fldChar w:fldCharType="end"/>
            </w:r>
          </w:hyperlink>
        </w:p>
        <w:p w14:paraId="02896963" w14:textId="6B5BB2AD" w:rsidR="00D17877" w:rsidRDefault="00D17877" w:rsidP="00D17877">
          <w:pPr>
            <w:pStyle w:val="22"/>
            <w:tabs>
              <w:tab w:val="clear" w:pos="8494"/>
              <w:tab w:val="right" w:leader="dot" w:pos="8505"/>
            </w:tabs>
            <w:rPr>
              <w:rFonts w:asciiTheme="minorHAnsi" w:eastAsiaTheme="minorEastAsia" w:hAnsiTheme="minorHAnsi"/>
              <w:szCs w:val="22"/>
            </w:rPr>
          </w:pPr>
          <w:hyperlink w:anchor="_Toc160004348" w:history="1">
            <w:r w:rsidRPr="00B350C5">
              <w:rPr>
                <w:rStyle w:val="af5"/>
                <w:rFonts w:hAnsi="ＭＳ 明朝"/>
              </w:rPr>
              <w:t>２－１　業務フロー図</w:t>
            </w:r>
            <w:r>
              <w:rPr>
                <w:webHidden/>
              </w:rPr>
              <w:tab/>
            </w:r>
            <w:r>
              <w:rPr>
                <w:webHidden/>
              </w:rPr>
              <w:fldChar w:fldCharType="begin"/>
            </w:r>
            <w:r>
              <w:rPr>
                <w:webHidden/>
              </w:rPr>
              <w:instrText xml:space="preserve"> PAGEREF _Toc160004348 \h </w:instrText>
            </w:r>
            <w:r>
              <w:rPr>
                <w:webHidden/>
              </w:rPr>
            </w:r>
            <w:r>
              <w:rPr>
                <w:webHidden/>
              </w:rPr>
              <w:fldChar w:fldCharType="separate"/>
            </w:r>
            <w:r>
              <w:rPr>
                <w:webHidden/>
              </w:rPr>
              <w:t>6</w:t>
            </w:r>
            <w:r>
              <w:rPr>
                <w:webHidden/>
              </w:rPr>
              <w:fldChar w:fldCharType="end"/>
            </w:r>
          </w:hyperlink>
        </w:p>
        <w:p w14:paraId="6C9C9D94" w14:textId="7C9B9367" w:rsidR="00D17877" w:rsidRDefault="00D17877" w:rsidP="00D17877">
          <w:pPr>
            <w:pStyle w:val="22"/>
            <w:tabs>
              <w:tab w:val="clear" w:pos="8494"/>
              <w:tab w:val="right" w:leader="dot" w:pos="8505"/>
            </w:tabs>
            <w:rPr>
              <w:rFonts w:asciiTheme="minorHAnsi" w:eastAsiaTheme="minorEastAsia" w:hAnsiTheme="minorHAnsi"/>
              <w:szCs w:val="22"/>
            </w:rPr>
          </w:pPr>
          <w:hyperlink w:anchor="_Toc160004349" w:history="1">
            <w:r w:rsidRPr="00B350C5">
              <w:rPr>
                <w:rStyle w:val="af5"/>
              </w:rPr>
              <w:t>２－２　ツリー図</w:t>
            </w:r>
            <w:r>
              <w:rPr>
                <w:webHidden/>
              </w:rPr>
              <w:tab/>
            </w:r>
            <w:r>
              <w:rPr>
                <w:webHidden/>
              </w:rPr>
              <w:fldChar w:fldCharType="begin"/>
            </w:r>
            <w:r>
              <w:rPr>
                <w:webHidden/>
              </w:rPr>
              <w:instrText xml:space="preserve"> PAGEREF _Toc160004349 \h </w:instrText>
            </w:r>
            <w:r>
              <w:rPr>
                <w:webHidden/>
              </w:rPr>
            </w:r>
            <w:r>
              <w:rPr>
                <w:webHidden/>
              </w:rPr>
              <w:fldChar w:fldCharType="separate"/>
            </w:r>
            <w:r>
              <w:rPr>
                <w:webHidden/>
              </w:rPr>
              <w:t>8</w:t>
            </w:r>
            <w:r>
              <w:rPr>
                <w:webHidden/>
              </w:rPr>
              <w:fldChar w:fldCharType="end"/>
            </w:r>
          </w:hyperlink>
        </w:p>
        <w:p w14:paraId="4F5633D3" w14:textId="0514F392" w:rsidR="00D17877" w:rsidRDefault="00D17877" w:rsidP="00D17877">
          <w:pPr>
            <w:pStyle w:val="12"/>
            <w:tabs>
              <w:tab w:val="clear" w:pos="8779"/>
              <w:tab w:val="right" w:leader="dot" w:pos="8505"/>
            </w:tabs>
            <w:rPr>
              <w:rFonts w:asciiTheme="minorHAnsi" w:eastAsiaTheme="minorEastAsia" w:hAnsiTheme="minorHAnsi"/>
              <w:noProof/>
              <w:szCs w:val="22"/>
            </w:rPr>
          </w:pPr>
          <w:hyperlink w:anchor="_Toc160004350" w:history="1">
            <w:r w:rsidRPr="00B350C5">
              <w:rPr>
                <w:rStyle w:val="af5"/>
                <w:noProof/>
              </w:rPr>
              <w:t>第３章　機能要件</w:t>
            </w:r>
            <w:r>
              <w:rPr>
                <w:noProof/>
                <w:webHidden/>
              </w:rPr>
              <w:tab/>
            </w:r>
            <w:r>
              <w:rPr>
                <w:noProof/>
                <w:webHidden/>
              </w:rPr>
              <w:fldChar w:fldCharType="begin"/>
            </w:r>
            <w:r>
              <w:rPr>
                <w:noProof/>
                <w:webHidden/>
              </w:rPr>
              <w:instrText xml:space="preserve"> PAGEREF _Toc160004350 \h </w:instrText>
            </w:r>
            <w:r>
              <w:rPr>
                <w:noProof/>
                <w:webHidden/>
              </w:rPr>
            </w:r>
            <w:r>
              <w:rPr>
                <w:noProof/>
                <w:webHidden/>
              </w:rPr>
              <w:fldChar w:fldCharType="separate"/>
            </w:r>
            <w:r>
              <w:rPr>
                <w:noProof/>
                <w:webHidden/>
              </w:rPr>
              <w:t>9</w:t>
            </w:r>
            <w:r>
              <w:rPr>
                <w:noProof/>
                <w:webHidden/>
              </w:rPr>
              <w:fldChar w:fldCharType="end"/>
            </w:r>
          </w:hyperlink>
        </w:p>
        <w:p w14:paraId="390EF633" w14:textId="7DA23708" w:rsidR="00D17877" w:rsidRDefault="00D17877" w:rsidP="00D17877">
          <w:pPr>
            <w:pStyle w:val="22"/>
            <w:tabs>
              <w:tab w:val="clear" w:pos="8494"/>
              <w:tab w:val="right" w:leader="dot" w:pos="8505"/>
            </w:tabs>
            <w:rPr>
              <w:rFonts w:asciiTheme="minorHAnsi" w:eastAsiaTheme="minorEastAsia" w:hAnsiTheme="minorHAnsi"/>
              <w:szCs w:val="22"/>
            </w:rPr>
          </w:pPr>
          <w:hyperlink w:anchor="_Toc160004351" w:history="1">
            <w:r w:rsidRPr="00B350C5">
              <w:rPr>
                <w:rStyle w:val="af5"/>
                <w:rFonts w:hAnsi="ＭＳ 明朝"/>
              </w:rPr>
              <w:t>３－１　機能要件全般に関する事項</w:t>
            </w:r>
            <w:r>
              <w:rPr>
                <w:webHidden/>
              </w:rPr>
              <w:tab/>
            </w:r>
            <w:r>
              <w:rPr>
                <w:webHidden/>
              </w:rPr>
              <w:fldChar w:fldCharType="begin"/>
            </w:r>
            <w:r>
              <w:rPr>
                <w:webHidden/>
              </w:rPr>
              <w:instrText xml:space="preserve"> PAGEREF _Toc160004351 \h </w:instrText>
            </w:r>
            <w:r>
              <w:rPr>
                <w:webHidden/>
              </w:rPr>
            </w:r>
            <w:r>
              <w:rPr>
                <w:webHidden/>
              </w:rPr>
              <w:fldChar w:fldCharType="separate"/>
            </w:r>
            <w:r>
              <w:rPr>
                <w:webHidden/>
              </w:rPr>
              <w:t>9</w:t>
            </w:r>
            <w:r>
              <w:rPr>
                <w:webHidden/>
              </w:rPr>
              <w:fldChar w:fldCharType="end"/>
            </w:r>
          </w:hyperlink>
        </w:p>
        <w:p w14:paraId="0E07E67C" w14:textId="02920178" w:rsidR="00D17877" w:rsidRDefault="00D17877" w:rsidP="00D17877">
          <w:pPr>
            <w:pStyle w:val="32"/>
            <w:tabs>
              <w:tab w:val="right" w:leader="dot" w:pos="8505"/>
            </w:tabs>
            <w:rPr>
              <w:rFonts w:asciiTheme="minorHAnsi" w:eastAsiaTheme="minorEastAsia" w:hAnsiTheme="minorHAnsi"/>
              <w:szCs w:val="22"/>
            </w:rPr>
          </w:pPr>
          <w:hyperlink w:anchor="_Toc160004352" w:history="1">
            <w:r w:rsidRPr="00B350C5">
              <w:rPr>
                <w:rStyle w:val="af5"/>
              </w:rPr>
              <w:t>（１）標準化対象外システムとの連携に係る要件</w:t>
            </w:r>
            <w:r>
              <w:rPr>
                <w:webHidden/>
              </w:rPr>
              <w:tab/>
            </w:r>
            <w:r>
              <w:rPr>
                <w:webHidden/>
              </w:rPr>
              <w:fldChar w:fldCharType="begin"/>
            </w:r>
            <w:r>
              <w:rPr>
                <w:webHidden/>
              </w:rPr>
              <w:instrText xml:space="preserve"> PAGEREF _Toc160004352 \h </w:instrText>
            </w:r>
            <w:r>
              <w:rPr>
                <w:webHidden/>
              </w:rPr>
            </w:r>
            <w:r>
              <w:rPr>
                <w:webHidden/>
              </w:rPr>
              <w:fldChar w:fldCharType="separate"/>
            </w:r>
            <w:r>
              <w:rPr>
                <w:webHidden/>
              </w:rPr>
              <w:t>9</w:t>
            </w:r>
            <w:r>
              <w:rPr>
                <w:webHidden/>
              </w:rPr>
              <w:fldChar w:fldCharType="end"/>
            </w:r>
          </w:hyperlink>
        </w:p>
        <w:p w14:paraId="6021E25C" w14:textId="5ECFF6F6" w:rsidR="00D17877" w:rsidRDefault="00D17877" w:rsidP="00D17877">
          <w:pPr>
            <w:pStyle w:val="32"/>
            <w:tabs>
              <w:tab w:val="right" w:leader="dot" w:pos="8505"/>
            </w:tabs>
            <w:rPr>
              <w:rFonts w:asciiTheme="minorHAnsi" w:eastAsiaTheme="minorEastAsia" w:hAnsiTheme="minorHAnsi"/>
              <w:szCs w:val="22"/>
            </w:rPr>
          </w:pPr>
          <w:hyperlink w:anchor="_Toc160004353" w:history="1">
            <w:r w:rsidRPr="00B350C5">
              <w:rPr>
                <w:rStyle w:val="af5"/>
              </w:rPr>
              <w:t>（２）都道府県への報告等に係る要件</w:t>
            </w:r>
            <w:r>
              <w:rPr>
                <w:webHidden/>
              </w:rPr>
              <w:tab/>
            </w:r>
            <w:r>
              <w:rPr>
                <w:webHidden/>
              </w:rPr>
              <w:fldChar w:fldCharType="begin"/>
            </w:r>
            <w:r>
              <w:rPr>
                <w:webHidden/>
              </w:rPr>
              <w:instrText xml:space="preserve"> PAGEREF _Toc160004353 \h </w:instrText>
            </w:r>
            <w:r>
              <w:rPr>
                <w:webHidden/>
              </w:rPr>
            </w:r>
            <w:r>
              <w:rPr>
                <w:webHidden/>
              </w:rPr>
              <w:fldChar w:fldCharType="separate"/>
            </w:r>
            <w:r>
              <w:rPr>
                <w:webHidden/>
              </w:rPr>
              <w:t>9</w:t>
            </w:r>
            <w:r>
              <w:rPr>
                <w:webHidden/>
              </w:rPr>
              <w:fldChar w:fldCharType="end"/>
            </w:r>
          </w:hyperlink>
        </w:p>
        <w:p w14:paraId="0EF5CFEC" w14:textId="0F6BB3EE" w:rsidR="00D17877" w:rsidRDefault="00D17877" w:rsidP="00D17877">
          <w:pPr>
            <w:pStyle w:val="32"/>
            <w:tabs>
              <w:tab w:val="right" w:leader="dot" w:pos="8505"/>
            </w:tabs>
            <w:rPr>
              <w:rFonts w:asciiTheme="minorHAnsi" w:eastAsiaTheme="minorEastAsia" w:hAnsiTheme="minorHAnsi"/>
              <w:szCs w:val="22"/>
            </w:rPr>
          </w:pPr>
          <w:hyperlink w:anchor="_Toc160004354" w:history="1">
            <w:r w:rsidRPr="00B350C5">
              <w:rPr>
                <w:rStyle w:val="af5"/>
              </w:rPr>
              <w:t>（３）エラー・アラートに係る要件</w:t>
            </w:r>
            <w:r>
              <w:rPr>
                <w:webHidden/>
              </w:rPr>
              <w:tab/>
            </w:r>
            <w:r>
              <w:rPr>
                <w:webHidden/>
              </w:rPr>
              <w:fldChar w:fldCharType="begin"/>
            </w:r>
            <w:r>
              <w:rPr>
                <w:webHidden/>
              </w:rPr>
              <w:instrText xml:space="preserve"> PAGEREF _Toc160004354 \h </w:instrText>
            </w:r>
            <w:r>
              <w:rPr>
                <w:webHidden/>
              </w:rPr>
            </w:r>
            <w:r>
              <w:rPr>
                <w:webHidden/>
              </w:rPr>
              <w:fldChar w:fldCharType="separate"/>
            </w:r>
            <w:r>
              <w:rPr>
                <w:webHidden/>
              </w:rPr>
              <w:t>9</w:t>
            </w:r>
            <w:r>
              <w:rPr>
                <w:webHidden/>
              </w:rPr>
              <w:fldChar w:fldCharType="end"/>
            </w:r>
          </w:hyperlink>
        </w:p>
        <w:p w14:paraId="073644D0" w14:textId="777393FB" w:rsidR="00D17877" w:rsidRDefault="00D17877" w:rsidP="00D17877">
          <w:pPr>
            <w:pStyle w:val="32"/>
            <w:tabs>
              <w:tab w:val="right" w:leader="dot" w:pos="8505"/>
            </w:tabs>
            <w:rPr>
              <w:rFonts w:asciiTheme="minorHAnsi" w:eastAsiaTheme="minorEastAsia" w:hAnsiTheme="minorHAnsi"/>
              <w:szCs w:val="22"/>
            </w:rPr>
          </w:pPr>
          <w:hyperlink w:anchor="_Toc160004355" w:history="1">
            <w:r w:rsidRPr="00B350C5">
              <w:rPr>
                <w:rStyle w:val="af5"/>
              </w:rPr>
              <w:t>（４）EUCに係る要件</w:t>
            </w:r>
            <w:r>
              <w:rPr>
                <w:webHidden/>
              </w:rPr>
              <w:tab/>
            </w:r>
            <w:r>
              <w:rPr>
                <w:webHidden/>
              </w:rPr>
              <w:fldChar w:fldCharType="begin"/>
            </w:r>
            <w:r>
              <w:rPr>
                <w:webHidden/>
              </w:rPr>
              <w:instrText xml:space="preserve"> PAGEREF _Toc160004355 \h </w:instrText>
            </w:r>
            <w:r>
              <w:rPr>
                <w:webHidden/>
              </w:rPr>
            </w:r>
            <w:r>
              <w:rPr>
                <w:webHidden/>
              </w:rPr>
              <w:fldChar w:fldCharType="separate"/>
            </w:r>
            <w:r>
              <w:rPr>
                <w:webHidden/>
              </w:rPr>
              <w:t>10</w:t>
            </w:r>
            <w:r>
              <w:rPr>
                <w:webHidden/>
              </w:rPr>
              <w:fldChar w:fldCharType="end"/>
            </w:r>
          </w:hyperlink>
        </w:p>
        <w:p w14:paraId="47FA9C41" w14:textId="19E6F4DB" w:rsidR="00D17877" w:rsidRDefault="00D17877" w:rsidP="00D17877">
          <w:pPr>
            <w:pStyle w:val="32"/>
            <w:tabs>
              <w:tab w:val="right" w:leader="dot" w:pos="8505"/>
            </w:tabs>
            <w:rPr>
              <w:rFonts w:asciiTheme="minorHAnsi" w:eastAsiaTheme="minorEastAsia" w:hAnsiTheme="minorHAnsi"/>
              <w:szCs w:val="22"/>
            </w:rPr>
          </w:pPr>
          <w:hyperlink w:anchor="_Toc160004356" w:history="1">
            <w:r w:rsidRPr="00B350C5">
              <w:rPr>
                <w:rStyle w:val="af5"/>
              </w:rPr>
              <w:t>（５）バッチ処理（一括処理）に係る事項</w:t>
            </w:r>
            <w:r>
              <w:rPr>
                <w:webHidden/>
              </w:rPr>
              <w:tab/>
            </w:r>
            <w:r>
              <w:rPr>
                <w:webHidden/>
              </w:rPr>
              <w:fldChar w:fldCharType="begin"/>
            </w:r>
            <w:r>
              <w:rPr>
                <w:webHidden/>
              </w:rPr>
              <w:instrText xml:space="preserve"> PAGEREF _Toc160004356 \h </w:instrText>
            </w:r>
            <w:r>
              <w:rPr>
                <w:webHidden/>
              </w:rPr>
            </w:r>
            <w:r>
              <w:rPr>
                <w:webHidden/>
              </w:rPr>
              <w:fldChar w:fldCharType="separate"/>
            </w:r>
            <w:r>
              <w:rPr>
                <w:webHidden/>
              </w:rPr>
              <w:t>10</w:t>
            </w:r>
            <w:r>
              <w:rPr>
                <w:webHidden/>
              </w:rPr>
              <w:fldChar w:fldCharType="end"/>
            </w:r>
          </w:hyperlink>
        </w:p>
        <w:p w14:paraId="74494865" w14:textId="1135416E" w:rsidR="00D17877" w:rsidRDefault="00D17877" w:rsidP="00D17877">
          <w:pPr>
            <w:pStyle w:val="32"/>
            <w:tabs>
              <w:tab w:val="right" w:leader="dot" w:pos="8505"/>
            </w:tabs>
            <w:rPr>
              <w:rFonts w:asciiTheme="minorHAnsi" w:eastAsiaTheme="minorEastAsia" w:hAnsiTheme="minorHAnsi"/>
              <w:szCs w:val="22"/>
            </w:rPr>
          </w:pPr>
          <w:hyperlink w:anchor="_Toc160004357" w:history="1">
            <w:r w:rsidRPr="00B350C5">
              <w:rPr>
                <w:rStyle w:val="af5"/>
              </w:rPr>
              <w:t>（６）共通投票所に係る要件</w:t>
            </w:r>
            <w:r>
              <w:rPr>
                <w:webHidden/>
              </w:rPr>
              <w:tab/>
            </w:r>
            <w:r>
              <w:rPr>
                <w:webHidden/>
              </w:rPr>
              <w:fldChar w:fldCharType="begin"/>
            </w:r>
            <w:r>
              <w:rPr>
                <w:webHidden/>
              </w:rPr>
              <w:instrText xml:space="preserve"> PAGEREF _Toc160004357 \h </w:instrText>
            </w:r>
            <w:r>
              <w:rPr>
                <w:webHidden/>
              </w:rPr>
            </w:r>
            <w:r>
              <w:rPr>
                <w:webHidden/>
              </w:rPr>
              <w:fldChar w:fldCharType="separate"/>
            </w:r>
            <w:r>
              <w:rPr>
                <w:webHidden/>
              </w:rPr>
              <w:t>10</w:t>
            </w:r>
            <w:r>
              <w:rPr>
                <w:webHidden/>
              </w:rPr>
              <w:fldChar w:fldCharType="end"/>
            </w:r>
          </w:hyperlink>
        </w:p>
        <w:p w14:paraId="3A6B4247" w14:textId="7FFAAFA6" w:rsidR="00D17877" w:rsidRDefault="00D17877" w:rsidP="00D17877">
          <w:pPr>
            <w:pStyle w:val="32"/>
            <w:tabs>
              <w:tab w:val="right" w:leader="dot" w:pos="8505"/>
            </w:tabs>
            <w:rPr>
              <w:rFonts w:asciiTheme="minorHAnsi" w:eastAsiaTheme="minorEastAsia" w:hAnsiTheme="minorHAnsi"/>
              <w:szCs w:val="22"/>
            </w:rPr>
          </w:pPr>
          <w:hyperlink w:anchor="_Toc160004358" w:history="1">
            <w:r w:rsidRPr="00B350C5">
              <w:rPr>
                <w:rStyle w:val="af5"/>
              </w:rPr>
              <w:t>（７）マイナポータルぴったりサービスに関する要件</w:t>
            </w:r>
            <w:r>
              <w:rPr>
                <w:webHidden/>
              </w:rPr>
              <w:tab/>
            </w:r>
            <w:r>
              <w:rPr>
                <w:webHidden/>
              </w:rPr>
              <w:fldChar w:fldCharType="begin"/>
            </w:r>
            <w:r>
              <w:rPr>
                <w:webHidden/>
              </w:rPr>
              <w:instrText xml:space="preserve"> PAGEREF _Toc160004358 \h </w:instrText>
            </w:r>
            <w:r>
              <w:rPr>
                <w:webHidden/>
              </w:rPr>
            </w:r>
            <w:r>
              <w:rPr>
                <w:webHidden/>
              </w:rPr>
              <w:fldChar w:fldCharType="separate"/>
            </w:r>
            <w:r>
              <w:rPr>
                <w:webHidden/>
              </w:rPr>
              <w:t>10</w:t>
            </w:r>
            <w:r>
              <w:rPr>
                <w:webHidden/>
              </w:rPr>
              <w:fldChar w:fldCharType="end"/>
            </w:r>
          </w:hyperlink>
        </w:p>
        <w:p w14:paraId="3FDA73BC" w14:textId="66B5BCB8" w:rsidR="00D17877" w:rsidRDefault="00D17877" w:rsidP="00D17877">
          <w:pPr>
            <w:pStyle w:val="32"/>
            <w:tabs>
              <w:tab w:val="right" w:leader="dot" w:pos="8505"/>
            </w:tabs>
            <w:rPr>
              <w:rFonts w:asciiTheme="minorHAnsi" w:eastAsiaTheme="minorEastAsia" w:hAnsiTheme="minorHAnsi"/>
              <w:szCs w:val="22"/>
            </w:rPr>
          </w:pPr>
          <w:hyperlink w:anchor="_Toc160004359" w:history="1">
            <w:r w:rsidRPr="00B350C5">
              <w:rPr>
                <w:rStyle w:val="af5"/>
              </w:rPr>
              <w:t>（８）マイナンバーカードを用いた投票受付</w:t>
            </w:r>
            <w:r>
              <w:rPr>
                <w:webHidden/>
              </w:rPr>
              <w:tab/>
            </w:r>
            <w:r>
              <w:rPr>
                <w:webHidden/>
              </w:rPr>
              <w:fldChar w:fldCharType="begin"/>
            </w:r>
            <w:r>
              <w:rPr>
                <w:webHidden/>
              </w:rPr>
              <w:instrText xml:space="preserve"> PAGEREF _Toc160004359 \h </w:instrText>
            </w:r>
            <w:r>
              <w:rPr>
                <w:webHidden/>
              </w:rPr>
            </w:r>
            <w:r>
              <w:rPr>
                <w:webHidden/>
              </w:rPr>
              <w:fldChar w:fldCharType="separate"/>
            </w:r>
            <w:r>
              <w:rPr>
                <w:webHidden/>
              </w:rPr>
              <w:t>11</w:t>
            </w:r>
            <w:r>
              <w:rPr>
                <w:webHidden/>
              </w:rPr>
              <w:fldChar w:fldCharType="end"/>
            </w:r>
          </w:hyperlink>
        </w:p>
        <w:p w14:paraId="3A96DA40" w14:textId="5BC44A37" w:rsidR="00D17877" w:rsidRDefault="00D17877" w:rsidP="00D17877">
          <w:pPr>
            <w:pStyle w:val="32"/>
            <w:tabs>
              <w:tab w:val="right" w:leader="dot" w:pos="8505"/>
            </w:tabs>
            <w:rPr>
              <w:rFonts w:asciiTheme="minorHAnsi" w:eastAsiaTheme="minorEastAsia" w:hAnsiTheme="minorHAnsi"/>
              <w:szCs w:val="22"/>
            </w:rPr>
          </w:pPr>
          <w:hyperlink w:anchor="_Toc160004360" w:history="1">
            <w:r w:rsidRPr="00B350C5">
              <w:rPr>
                <w:rStyle w:val="af5"/>
              </w:rPr>
              <w:t>（９）各</w:t>
            </w:r>
            <w:r w:rsidRPr="00B350C5">
              <w:rPr>
                <w:rStyle w:val="af5"/>
                <w:bCs/>
              </w:rPr>
              <w:t>地方公共団体</w:t>
            </w:r>
            <w:r w:rsidRPr="00B350C5">
              <w:rPr>
                <w:rStyle w:val="af5"/>
              </w:rPr>
              <w:t>における条例による住民投票に係る要件</w:t>
            </w:r>
            <w:r>
              <w:rPr>
                <w:webHidden/>
              </w:rPr>
              <w:tab/>
            </w:r>
            <w:r>
              <w:rPr>
                <w:webHidden/>
              </w:rPr>
              <w:fldChar w:fldCharType="begin"/>
            </w:r>
            <w:r>
              <w:rPr>
                <w:webHidden/>
              </w:rPr>
              <w:instrText xml:space="preserve"> PAGEREF _Toc160004360 \h </w:instrText>
            </w:r>
            <w:r>
              <w:rPr>
                <w:webHidden/>
              </w:rPr>
            </w:r>
            <w:r>
              <w:rPr>
                <w:webHidden/>
              </w:rPr>
              <w:fldChar w:fldCharType="separate"/>
            </w:r>
            <w:r>
              <w:rPr>
                <w:webHidden/>
              </w:rPr>
              <w:t>11</w:t>
            </w:r>
            <w:r>
              <w:rPr>
                <w:webHidden/>
              </w:rPr>
              <w:fldChar w:fldCharType="end"/>
            </w:r>
          </w:hyperlink>
        </w:p>
        <w:p w14:paraId="483F92C1" w14:textId="4C0A0FA6" w:rsidR="00D17877" w:rsidRDefault="00D17877" w:rsidP="00D17877">
          <w:pPr>
            <w:pStyle w:val="22"/>
            <w:tabs>
              <w:tab w:val="clear" w:pos="8494"/>
              <w:tab w:val="right" w:leader="dot" w:pos="8505"/>
            </w:tabs>
            <w:rPr>
              <w:rFonts w:asciiTheme="minorHAnsi" w:eastAsiaTheme="minorEastAsia" w:hAnsiTheme="minorHAnsi"/>
              <w:szCs w:val="22"/>
            </w:rPr>
          </w:pPr>
          <w:hyperlink w:anchor="_Toc160004361" w:history="1">
            <w:r w:rsidRPr="00B350C5">
              <w:rPr>
                <w:rStyle w:val="af5"/>
                <w:rFonts w:hAnsi="ＭＳ 明朝"/>
              </w:rPr>
              <w:t>３－２　機能要件</w:t>
            </w:r>
            <w:r>
              <w:rPr>
                <w:webHidden/>
              </w:rPr>
              <w:tab/>
            </w:r>
            <w:r>
              <w:rPr>
                <w:webHidden/>
              </w:rPr>
              <w:fldChar w:fldCharType="begin"/>
            </w:r>
            <w:r>
              <w:rPr>
                <w:webHidden/>
              </w:rPr>
              <w:instrText xml:space="preserve"> PAGEREF _Toc160004361 \h </w:instrText>
            </w:r>
            <w:r>
              <w:rPr>
                <w:webHidden/>
              </w:rPr>
            </w:r>
            <w:r>
              <w:rPr>
                <w:webHidden/>
              </w:rPr>
              <w:fldChar w:fldCharType="separate"/>
            </w:r>
            <w:r>
              <w:rPr>
                <w:webHidden/>
              </w:rPr>
              <w:t>11</w:t>
            </w:r>
            <w:r>
              <w:rPr>
                <w:webHidden/>
              </w:rPr>
              <w:fldChar w:fldCharType="end"/>
            </w:r>
          </w:hyperlink>
        </w:p>
        <w:p w14:paraId="49EDD738" w14:textId="79E32E0C" w:rsidR="00D17877" w:rsidRDefault="00D17877" w:rsidP="00D17877">
          <w:pPr>
            <w:pStyle w:val="12"/>
            <w:tabs>
              <w:tab w:val="clear" w:pos="8779"/>
              <w:tab w:val="right" w:leader="dot" w:pos="8505"/>
            </w:tabs>
            <w:rPr>
              <w:rFonts w:asciiTheme="minorHAnsi" w:eastAsiaTheme="minorEastAsia" w:hAnsiTheme="minorHAnsi"/>
              <w:noProof/>
              <w:szCs w:val="22"/>
            </w:rPr>
          </w:pPr>
          <w:hyperlink w:anchor="_Toc160004362" w:history="1">
            <w:r w:rsidRPr="00B350C5">
              <w:rPr>
                <w:rStyle w:val="af5"/>
                <w:rFonts w:asciiTheme="majorEastAsia" w:hAnsiTheme="majorEastAsia"/>
                <w:noProof/>
              </w:rPr>
              <w:t>第４</w:t>
            </w:r>
            <w:r w:rsidRPr="00B350C5">
              <w:rPr>
                <w:rStyle w:val="af5"/>
                <w:rFonts w:asciiTheme="minorEastAsia" w:hAnsiTheme="minorEastAsia"/>
                <w:noProof/>
              </w:rPr>
              <w:t>章　帳票要件</w:t>
            </w:r>
            <w:r>
              <w:rPr>
                <w:noProof/>
                <w:webHidden/>
              </w:rPr>
              <w:tab/>
            </w:r>
            <w:r>
              <w:rPr>
                <w:noProof/>
                <w:webHidden/>
              </w:rPr>
              <w:fldChar w:fldCharType="begin"/>
            </w:r>
            <w:r>
              <w:rPr>
                <w:noProof/>
                <w:webHidden/>
              </w:rPr>
              <w:instrText xml:space="preserve"> PAGEREF _Toc160004362 \h </w:instrText>
            </w:r>
            <w:r>
              <w:rPr>
                <w:noProof/>
                <w:webHidden/>
              </w:rPr>
            </w:r>
            <w:r>
              <w:rPr>
                <w:noProof/>
                <w:webHidden/>
              </w:rPr>
              <w:fldChar w:fldCharType="separate"/>
            </w:r>
            <w:r>
              <w:rPr>
                <w:noProof/>
                <w:webHidden/>
              </w:rPr>
              <w:t>13</w:t>
            </w:r>
            <w:r>
              <w:rPr>
                <w:noProof/>
                <w:webHidden/>
              </w:rPr>
              <w:fldChar w:fldCharType="end"/>
            </w:r>
          </w:hyperlink>
        </w:p>
        <w:p w14:paraId="446668C5" w14:textId="2B03D970" w:rsidR="00D17877" w:rsidRDefault="00D17877" w:rsidP="00D17877">
          <w:pPr>
            <w:pStyle w:val="22"/>
            <w:tabs>
              <w:tab w:val="clear" w:pos="8494"/>
              <w:tab w:val="right" w:leader="dot" w:pos="8505"/>
            </w:tabs>
            <w:rPr>
              <w:rFonts w:asciiTheme="minorHAnsi" w:eastAsiaTheme="minorEastAsia" w:hAnsiTheme="minorHAnsi"/>
              <w:szCs w:val="22"/>
            </w:rPr>
          </w:pPr>
          <w:hyperlink w:anchor="_Toc160004363" w:history="1">
            <w:r w:rsidRPr="00B350C5">
              <w:rPr>
                <w:rStyle w:val="af5"/>
                <w:rFonts w:hAnsi="ＭＳ 明朝"/>
              </w:rPr>
              <w:t>４－１　帳票要件全般に関する事項</w:t>
            </w:r>
            <w:r>
              <w:rPr>
                <w:webHidden/>
              </w:rPr>
              <w:tab/>
            </w:r>
            <w:r>
              <w:rPr>
                <w:webHidden/>
              </w:rPr>
              <w:fldChar w:fldCharType="begin"/>
            </w:r>
            <w:r>
              <w:rPr>
                <w:webHidden/>
              </w:rPr>
              <w:instrText xml:space="preserve"> PAGEREF _Toc160004363 \h </w:instrText>
            </w:r>
            <w:r>
              <w:rPr>
                <w:webHidden/>
              </w:rPr>
            </w:r>
            <w:r>
              <w:rPr>
                <w:webHidden/>
              </w:rPr>
              <w:fldChar w:fldCharType="separate"/>
            </w:r>
            <w:r>
              <w:rPr>
                <w:webHidden/>
              </w:rPr>
              <w:t>13</w:t>
            </w:r>
            <w:r>
              <w:rPr>
                <w:webHidden/>
              </w:rPr>
              <w:fldChar w:fldCharType="end"/>
            </w:r>
          </w:hyperlink>
        </w:p>
        <w:p w14:paraId="27CE16D9" w14:textId="7DF2E764" w:rsidR="00D17877" w:rsidRDefault="00D17877" w:rsidP="00D17877">
          <w:pPr>
            <w:pStyle w:val="32"/>
            <w:tabs>
              <w:tab w:val="right" w:leader="dot" w:pos="8505"/>
            </w:tabs>
            <w:rPr>
              <w:rFonts w:asciiTheme="minorHAnsi" w:eastAsiaTheme="minorEastAsia" w:hAnsiTheme="minorHAnsi"/>
              <w:szCs w:val="22"/>
            </w:rPr>
          </w:pPr>
          <w:hyperlink w:anchor="_Toc160004364" w:history="1">
            <w:r w:rsidRPr="00B350C5">
              <w:rPr>
                <w:rStyle w:val="af5"/>
              </w:rPr>
              <w:t>（１）外部帳票の定義</w:t>
            </w:r>
            <w:r>
              <w:rPr>
                <w:webHidden/>
              </w:rPr>
              <w:tab/>
            </w:r>
            <w:r>
              <w:rPr>
                <w:webHidden/>
              </w:rPr>
              <w:fldChar w:fldCharType="begin"/>
            </w:r>
            <w:r>
              <w:rPr>
                <w:webHidden/>
              </w:rPr>
              <w:instrText xml:space="preserve"> PAGEREF _Toc160004364 \h </w:instrText>
            </w:r>
            <w:r>
              <w:rPr>
                <w:webHidden/>
              </w:rPr>
            </w:r>
            <w:r>
              <w:rPr>
                <w:webHidden/>
              </w:rPr>
              <w:fldChar w:fldCharType="separate"/>
            </w:r>
            <w:r>
              <w:rPr>
                <w:webHidden/>
              </w:rPr>
              <w:t>13</w:t>
            </w:r>
            <w:r>
              <w:rPr>
                <w:webHidden/>
              </w:rPr>
              <w:fldChar w:fldCharType="end"/>
            </w:r>
          </w:hyperlink>
        </w:p>
        <w:p w14:paraId="284F4F09" w14:textId="699B93F7" w:rsidR="00D17877" w:rsidRDefault="00D17877" w:rsidP="00D17877">
          <w:pPr>
            <w:pStyle w:val="32"/>
            <w:tabs>
              <w:tab w:val="right" w:leader="dot" w:pos="8505"/>
            </w:tabs>
            <w:rPr>
              <w:rFonts w:asciiTheme="minorHAnsi" w:eastAsiaTheme="minorEastAsia" w:hAnsiTheme="minorHAnsi"/>
              <w:szCs w:val="22"/>
            </w:rPr>
          </w:pPr>
          <w:hyperlink w:anchor="_Toc160004365" w:history="1">
            <w:r w:rsidRPr="00B350C5">
              <w:rPr>
                <w:rStyle w:val="af5"/>
              </w:rPr>
              <w:t>（２）外部帳票における帳票サイズの取扱い</w:t>
            </w:r>
            <w:r>
              <w:rPr>
                <w:webHidden/>
              </w:rPr>
              <w:tab/>
            </w:r>
            <w:r>
              <w:rPr>
                <w:webHidden/>
              </w:rPr>
              <w:fldChar w:fldCharType="begin"/>
            </w:r>
            <w:r>
              <w:rPr>
                <w:webHidden/>
              </w:rPr>
              <w:instrText xml:space="preserve"> PAGEREF _Toc160004365 \h </w:instrText>
            </w:r>
            <w:r>
              <w:rPr>
                <w:webHidden/>
              </w:rPr>
            </w:r>
            <w:r>
              <w:rPr>
                <w:webHidden/>
              </w:rPr>
              <w:fldChar w:fldCharType="separate"/>
            </w:r>
            <w:r>
              <w:rPr>
                <w:webHidden/>
              </w:rPr>
              <w:t>14</w:t>
            </w:r>
            <w:r>
              <w:rPr>
                <w:webHidden/>
              </w:rPr>
              <w:fldChar w:fldCharType="end"/>
            </w:r>
          </w:hyperlink>
        </w:p>
        <w:p w14:paraId="0597DBB3" w14:textId="7B9D621E" w:rsidR="00D17877" w:rsidRDefault="00D17877" w:rsidP="00D17877">
          <w:pPr>
            <w:pStyle w:val="32"/>
            <w:tabs>
              <w:tab w:val="right" w:leader="dot" w:pos="8505"/>
            </w:tabs>
            <w:rPr>
              <w:rFonts w:asciiTheme="minorHAnsi" w:eastAsiaTheme="minorEastAsia" w:hAnsiTheme="minorHAnsi"/>
              <w:szCs w:val="22"/>
            </w:rPr>
          </w:pPr>
          <w:hyperlink w:anchor="_Toc160004366" w:history="1">
            <w:r w:rsidRPr="00B350C5">
              <w:rPr>
                <w:rStyle w:val="af5"/>
              </w:rPr>
              <w:t>（３）外部帳票における専用紙帳票の取扱い</w:t>
            </w:r>
            <w:r>
              <w:rPr>
                <w:webHidden/>
              </w:rPr>
              <w:tab/>
            </w:r>
            <w:r>
              <w:rPr>
                <w:webHidden/>
              </w:rPr>
              <w:fldChar w:fldCharType="begin"/>
            </w:r>
            <w:r>
              <w:rPr>
                <w:webHidden/>
              </w:rPr>
              <w:instrText xml:space="preserve"> PAGEREF _Toc160004366 \h </w:instrText>
            </w:r>
            <w:r>
              <w:rPr>
                <w:webHidden/>
              </w:rPr>
            </w:r>
            <w:r>
              <w:rPr>
                <w:webHidden/>
              </w:rPr>
              <w:fldChar w:fldCharType="separate"/>
            </w:r>
            <w:r>
              <w:rPr>
                <w:webHidden/>
              </w:rPr>
              <w:t>14</w:t>
            </w:r>
            <w:r>
              <w:rPr>
                <w:webHidden/>
              </w:rPr>
              <w:fldChar w:fldCharType="end"/>
            </w:r>
          </w:hyperlink>
        </w:p>
        <w:p w14:paraId="2DD403D2" w14:textId="43C27528" w:rsidR="00D17877" w:rsidRDefault="00D17877" w:rsidP="00D17877">
          <w:pPr>
            <w:pStyle w:val="32"/>
            <w:tabs>
              <w:tab w:val="right" w:leader="dot" w:pos="8505"/>
            </w:tabs>
            <w:rPr>
              <w:rFonts w:asciiTheme="minorHAnsi" w:eastAsiaTheme="minorEastAsia" w:hAnsiTheme="minorHAnsi"/>
              <w:szCs w:val="22"/>
            </w:rPr>
          </w:pPr>
          <w:hyperlink w:anchor="_Toc160004367" w:history="1">
            <w:r w:rsidRPr="00B350C5">
              <w:rPr>
                <w:rStyle w:val="af5"/>
              </w:rPr>
              <w:t>（４）外部帳票における大量印刷に係る対象物及び条件の取扱い</w:t>
            </w:r>
            <w:r>
              <w:rPr>
                <w:webHidden/>
              </w:rPr>
              <w:tab/>
            </w:r>
            <w:r>
              <w:rPr>
                <w:webHidden/>
              </w:rPr>
              <w:fldChar w:fldCharType="begin"/>
            </w:r>
            <w:r>
              <w:rPr>
                <w:webHidden/>
              </w:rPr>
              <w:instrText xml:space="preserve"> PAGEREF _Toc160004367 \h </w:instrText>
            </w:r>
            <w:r>
              <w:rPr>
                <w:webHidden/>
              </w:rPr>
            </w:r>
            <w:r>
              <w:rPr>
                <w:webHidden/>
              </w:rPr>
              <w:fldChar w:fldCharType="separate"/>
            </w:r>
            <w:r>
              <w:rPr>
                <w:webHidden/>
              </w:rPr>
              <w:t>14</w:t>
            </w:r>
            <w:r>
              <w:rPr>
                <w:webHidden/>
              </w:rPr>
              <w:fldChar w:fldCharType="end"/>
            </w:r>
          </w:hyperlink>
        </w:p>
        <w:p w14:paraId="39A3660F" w14:textId="71975E57" w:rsidR="00D17877" w:rsidRDefault="00D17877" w:rsidP="00D17877">
          <w:pPr>
            <w:pStyle w:val="32"/>
            <w:tabs>
              <w:tab w:val="right" w:leader="dot" w:pos="8505"/>
            </w:tabs>
            <w:rPr>
              <w:rFonts w:asciiTheme="minorHAnsi" w:eastAsiaTheme="minorEastAsia" w:hAnsiTheme="minorHAnsi"/>
              <w:szCs w:val="22"/>
            </w:rPr>
          </w:pPr>
          <w:hyperlink w:anchor="_Toc160004368" w:history="1">
            <w:r w:rsidRPr="00B350C5">
              <w:rPr>
                <w:rStyle w:val="af5"/>
              </w:rPr>
              <w:t>（５）外部帳票における大量印刷に係る帳票レイアウト要件の取り扱い</w:t>
            </w:r>
            <w:r>
              <w:rPr>
                <w:webHidden/>
              </w:rPr>
              <w:tab/>
            </w:r>
            <w:r>
              <w:rPr>
                <w:webHidden/>
              </w:rPr>
              <w:fldChar w:fldCharType="begin"/>
            </w:r>
            <w:r>
              <w:rPr>
                <w:webHidden/>
              </w:rPr>
              <w:instrText xml:space="preserve"> PAGEREF _Toc160004368 \h </w:instrText>
            </w:r>
            <w:r>
              <w:rPr>
                <w:webHidden/>
              </w:rPr>
            </w:r>
            <w:r>
              <w:rPr>
                <w:webHidden/>
              </w:rPr>
              <w:fldChar w:fldCharType="separate"/>
            </w:r>
            <w:r>
              <w:rPr>
                <w:webHidden/>
              </w:rPr>
              <w:t>14</w:t>
            </w:r>
            <w:r>
              <w:rPr>
                <w:webHidden/>
              </w:rPr>
              <w:fldChar w:fldCharType="end"/>
            </w:r>
          </w:hyperlink>
        </w:p>
        <w:p w14:paraId="4C8F0DF6" w14:textId="7A0A68BA" w:rsidR="00D17877" w:rsidRDefault="00D17877" w:rsidP="00D17877">
          <w:pPr>
            <w:pStyle w:val="32"/>
            <w:tabs>
              <w:tab w:val="right" w:leader="dot" w:pos="8505"/>
            </w:tabs>
            <w:rPr>
              <w:rFonts w:asciiTheme="minorHAnsi" w:eastAsiaTheme="minorEastAsia" w:hAnsiTheme="minorHAnsi"/>
              <w:szCs w:val="22"/>
            </w:rPr>
          </w:pPr>
          <w:hyperlink w:anchor="_Toc160004369" w:history="1">
            <w:r w:rsidRPr="00B350C5">
              <w:rPr>
                <w:rStyle w:val="af5"/>
              </w:rPr>
              <w:t>（６）内部帳票の定義</w:t>
            </w:r>
            <w:r>
              <w:rPr>
                <w:webHidden/>
              </w:rPr>
              <w:tab/>
            </w:r>
            <w:r>
              <w:rPr>
                <w:webHidden/>
              </w:rPr>
              <w:fldChar w:fldCharType="begin"/>
            </w:r>
            <w:r>
              <w:rPr>
                <w:webHidden/>
              </w:rPr>
              <w:instrText xml:space="preserve"> PAGEREF _Toc160004369 \h </w:instrText>
            </w:r>
            <w:r>
              <w:rPr>
                <w:webHidden/>
              </w:rPr>
            </w:r>
            <w:r>
              <w:rPr>
                <w:webHidden/>
              </w:rPr>
              <w:fldChar w:fldCharType="separate"/>
            </w:r>
            <w:r>
              <w:rPr>
                <w:webHidden/>
              </w:rPr>
              <w:t>14</w:t>
            </w:r>
            <w:r>
              <w:rPr>
                <w:webHidden/>
              </w:rPr>
              <w:fldChar w:fldCharType="end"/>
            </w:r>
          </w:hyperlink>
        </w:p>
        <w:p w14:paraId="27177F45" w14:textId="518D4DF7" w:rsidR="00D17877" w:rsidRDefault="00D17877" w:rsidP="00D17877">
          <w:pPr>
            <w:pStyle w:val="32"/>
            <w:tabs>
              <w:tab w:val="right" w:leader="dot" w:pos="8505"/>
            </w:tabs>
            <w:rPr>
              <w:rFonts w:asciiTheme="minorHAnsi" w:eastAsiaTheme="minorEastAsia" w:hAnsiTheme="minorHAnsi"/>
              <w:szCs w:val="22"/>
            </w:rPr>
          </w:pPr>
          <w:hyperlink w:anchor="_Toc160004370" w:history="1">
            <w:r w:rsidRPr="00B350C5">
              <w:rPr>
                <w:rStyle w:val="af5"/>
              </w:rPr>
              <w:t>（７）外部帳票・内部帳票の実現方法</w:t>
            </w:r>
            <w:r>
              <w:rPr>
                <w:webHidden/>
              </w:rPr>
              <w:tab/>
            </w:r>
            <w:r>
              <w:rPr>
                <w:webHidden/>
              </w:rPr>
              <w:fldChar w:fldCharType="begin"/>
            </w:r>
            <w:r>
              <w:rPr>
                <w:webHidden/>
              </w:rPr>
              <w:instrText xml:space="preserve"> PAGEREF _Toc160004370 \h </w:instrText>
            </w:r>
            <w:r>
              <w:rPr>
                <w:webHidden/>
              </w:rPr>
            </w:r>
            <w:r>
              <w:rPr>
                <w:webHidden/>
              </w:rPr>
              <w:fldChar w:fldCharType="separate"/>
            </w:r>
            <w:r>
              <w:rPr>
                <w:webHidden/>
              </w:rPr>
              <w:t>15</w:t>
            </w:r>
            <w:r>
              <w:rPr>
                <w:webHidden/>
              </w:rPr>
              <w:fldChar w:fldCharType="end"/>
            </w:r>
          </w:hyperlink>
        </w:p>
        <w:p w14:paraId="4B7A38EE" w14:textId="40ED312D" w:rsidR="00D17877" w:rsidRDefault="00D17877" w:rsidP="00D17877">
          <w:pPr>
            <w:pStyle w:val="22"/>
            <w:tabs>
              <w:tab w:val="clear" w:pos="8494"/>
              <w:tab w:val="right" w:leader="dot" w:pos="8505"/>
            </w:tabs>
            <w:rPr>
              <w:rFonts w:asciiTheme="minorHAnsi" w:eastAsiaTheme="minorEastAsia" w:hAnsiTheme="minorHAnsi"/>
              <w:szCs w:val="22"/>
            </w:rPr>
          </w:pPr>
          <w:hyperlink w:anchor="_Toc160004371" w:history="1">
            <w:r w:rsidRPr="00B350C5">
              <w:rPr>
                <w:rStyle w:val="af5"/>
                <w:rFonts w:hAnsi="ＭＳ 明朝"/>
              </w:rPr>
              <w:t>４－２　帳票要件</w:t>
            </w:r>
            <w:r>
              <w:rPr>
                <w:webHidden/>
              </w:rPr>
              <w:tab/>
            </w:r>
            <w:r>
              <w:rPr>
                <w:webHidden/>
              </w:rPr>
              <w:fldChar w:fldCharType="begin"/>
            </w:r>
            <w:r>
              <w:rPr>
                <w:webHidden/>
              </w:rPr>
              <w:instrText xml:space="preserve"> PAGEREF _Toc160004371 \h </w:instrText>
            </w:r>
            <w:r>
              <w:rPr>
                <w:webHidden/>
              </w:rPr>
            </w:r>
            <w:r>
              <w:rPr>
                <w:webHidden/>
              </w:rPr>
              <w:fldChar w:fldCharType="separate"/>
            </w:r>
            <w:r>
              <w:rPr>
                <w:webHidden/>
              </w:rPr>
              <w:t>15</w:t>
            </w:r>
            <w:r>
              <w:rPr>
                <w:webHidden/>
              </w:rPr>
              <w:fldChar w:fldCharType="end"/>
            </w:r>
          </w:hyperlink>
        </w:p>
        <w:p w14:paraId="2AE6EB83" w14:textId="6A350E0C" w:rsidR="00D17877" w:rsidRDefault="00D17877" w:rsidP="00D17877">
          <w:pPr>
            <w:pStyle w:val="12"/>
            <w:tabs>
              <w:tab w:val="clear" w:pos="8779"/>
              <w:tab w:val="right" w:leader="dot" w:pos="8505"/>
            </w:tabs>
            <w:rPr>
              <w:rFonts w:asciiTheme="minorHAnsi" w:eastAsiaTheme="minorEastAsia" w:hAnsiTheme="minorHAnsi"/>
              <w:noProof/>
              <w:szCs w:val="22"/>
            </w:rPr>
          </w:pPr>
          <w:hyperlink w:anchor="_Toc160004372" w:history="1">
            <w:r w:rsidRPr="00B350C5">
              <w:rPr>
                <w:rStyle w:val="af5"/>
                <w:noProof/>
              </w:rPr>
              <w:t>第５章　その他要件</w:t>
            </w:r>
            <w:r>
              <w:rPr>
                <w:noProof/>
                <w:webHidden/>
              </w:rPr>
              <w:tab/>
            </w:r>
            <w:r>
              <w:rPr>
                <w:noProof/>
                <w:webHidden/>
              </w:rPr>
              <w:fldChar w:fldCharType="begin"/>
            </w:r>
            <w:r>
              <w:rPr>
                <w:noProof/>
                <w:webHidden/>
              </w:rPr>
              <w:instrText xml:space="preserve"> PAGEREF _Toc160004372 \h </w:instrText>
            </w:r>
            <w:r>
              <w:rPr>
                <w:noProof/>
                <w:webHidden/>
              </w:rPr>
            </w:r>
            <w:r>
              <w:rPr>
                <w:noProof/>
                <w:webHidden/>
              </w:rPr>
              <w:fldChar w:fldCharType="separate"/>
            </w:r>
            <w:r>
              <w:rPr>
                <w:noProof/>
                <w:webHidden/>
              </w:rPr>
              <w:t>16</w:t>
            </w:r>
            <w:r>
              <w:rPr>
                <w:noProof/>
                <w:webHidden/>
              </w:rPr>
              <w:fldChar w:fldCharType="end"/>
            </w:r>
          </w:hyperlink>
        </w:p>
        <w:p w14:paraId="77E5CD63" w14:textId="43A78E84" w:rsidR="00D17877" w:rsidRDefault="00D17877" w:rsidP="00D17877">
          <w:pPr>
            <w:pStyle w:val="32"/>
            <w:tabs>
              <w:tab w:val="left" w:pos="1680"/>
              <w:tab w:val="right" w:leader="dot" w:pos="8505"/>
            </w:tabs>
            <w:rPr>
              <w:rFonts w:asciiTheme="minorHAnsi" w:eastAsiaTheme="minorEastAsia" w:hAnsiTheme="minorHAnsi"/>
              <w:szCs w:val="22"/>
            </w:rPr>
          </w:pPr>
          <w:hyperlink w:anchor="_Toc160004373" w:history="1">
            <w:r w:rsidRPr="00B350C5">
              <w:rPr>
                <w:rStyle w:val="af5"/>
              </w:rPr>
              <w:t>（１）</w:t>
            </w:r>
            <w:r>
              <w:rPr>
                <w:rFonts w:asciiTheme="minorHAnsi" w:eastAsiaTheme="minorEastAsia" w:hAnsiTheme="minorHAnsi"/>
                <w:szCs w:val="22"/>
              </w:rPr>
              <w:tab/>
            </w:r>
            <w:r w:rsidRPr="00B350C5">
              <w:rPr>
                <w:rStyle w:val="af5"/>
              </w:rPr>
              <w:t>データ要件・連携要件</w:t>
            </w:r>
            <w:r>
              <w:rPr>
                <w:webHidden/>
              </w:rPr>
              <w:tab/>
            </w:r>
            <w:r>
              <w:rPr>
                <w:webHidden/>
              </w:rPr>
              <w:fldChar w:fldCharType="begin"/>
            </w:r>
            <w:r>
              <w:rPr>
                <w:webHidden/>
              </w:rPr>
              <w:instrText xml:space="preserve"> PAGEREF _Toc160004373 \h </w:instrText>
            </w:r>
            <w:r>
              <w:rPr>
                <w:webHidden/>
              </w:rPr>
            </w:r>
            <w:r>
              <w:rPr>
                <w:webHidden/>
              </w:rPr>
              <w:fldChar w:fldCharType="separate"/>
            </w:r>
            <w:r>
              <w:rPr>
                <w:webHidden/>
              </w:rPr>
              <w:t>16</w:t>
            </w:r>
            <w:r>
              <w:rPr>
                <w:webHidden/>
              </w:rPr>
              <w:fldChar w:fldCharType="end"/>
            </w:r>
          </w:hyperlink>
        </w:p>
        <w:p w14:paraId="46055623" w14:textId="49553A2B" w:rsidR="00D17877" w:rsidRDefault="00D17877" w:rsidP="00D17877">
          <w:pPr>
            <w:pStyle w:val="32"/>
            <w:tabs>
              <w:tab w:val="left" w:pos="1680"/>
              <w:tab w:val="right" w:leader="dot" w:pos="8505"/>
            </w:tabs>
            <w:rPr>
              <w:rFonts w:asciiTheme="minorHAnsi" w:eastAsiaTheme="minorEastAsia" w:hAnsiTheme="minorHAnsi"/>
              <w:szCs w:val="22"/>
            </w:rPr>
          </w:pPr>
          <w:hyperlink w:anchor="_Toc160004374" w:history="1">
            <w:r w:rsidRPr="00B350C5">
              <w:rPr>
                <w:rStyle w:val="af5"/>
              </w:rPr>
              <w:t>（２）</w:t>
            </w:r>
            <w:r>
              <w:rPr>
                <w:rFonts w:asciiTheme="minorHAnsi" w:eastAsiaTheme="minorEastAsia" w:hAnsiTheme="minorHAnsi"/>
                <w:szCs w:val="22"/>
              </w:rPr>
              <w:tab/>
            </w:r>
            <w:r w:rsidRPr="00B350C5">
              <w:rPr>
                <w:rStyle w:val="af5"/>
              </w:rPr>
              <w:t>非機能要件</w:t>
            </w:r>
            <w:r>
              <w:rPr>
                <w:webHidden/>
              </w:rPr>
              <w:tab/>
            </w:r>
            <w:r>
              <w:rPr>
                <w:webHidden/>
              </w:rPr>
              <w:fldChar w:fldCharType="begin"/>
            </w:r>
            <w:r>
              <w:rPr>
                <w:webHidden/>
              </w:rPr>
              <w:instrText xml:space="preserve"> PAGEREF _Toc160004374 \h </w:instrText>
            </w:r>
            <w:r>
              <w:rPr>
                <w:webHidden/>
              </w:rPr>
            </w:r>
            <w:r>
              <w:rPr>
                <w:webHidden/>
              </w:rPr>
              <w:fldChar w:fldCharType="separate"/>
            </w:r>
            <w:r>
              <w:rPr>
                <w:webHidden/>
              </w:rPr>
              <w:t>16</w:t>
            </w:r>
            <w:r>
              <w:rPr>
                <w:webHidden/>
              </w:rPr>
              <w:fldChar w:fldCharType="end"/>
            </w:r>
          </w:hyperlink>
        </w:p>
        <w:p w14:paraId="55C64A44" w14:textId="39A43F10" w:rsidR="00D17877" w:rsidRDefault="00D17877" w:rsidP="00D17877">
          <w:pPr>
            <w:pStyle w:val="12"/>
            <w:tabs>
              <w:tab w:val="clear" w:pos="8779"/>
              <w:tab w:val="right" w:leader="dot" w:pos="8505"/>
            </w:tabs>
            <w:rPr>
              <w:rFonts w:asciiTheme="minorHAnsi" w:eastAsiaTheme="minorEastAsia" w:hAnsiTheme="minorHAnsi"/>
              <w:noProof/>
              <w:szCs w:val="22"/>
            </w:rPr>
          </w:pPr>
          <w:hyperlink w:anchor="_Toc160004375" w:history="1">
            <w:r w:rsidRPr="00B350C5">
              <w:rPr>
                <w:rStyle w:val="af5"/>
                <w:noProof/>
              </w:rPr>
              <w:t>第６章　用語</w:t>
            </w:r>
            <w:r>
              <w:rPr>
                <w:noProof/>
                <w:webHidden/>
              </w:rPr>
              <w:tab/>
            </w:r>
            <w:r>
              <w:rPr>
                <w:noProof/>
                <w:webHidden/>
              </w:rPr>
              <w:fldChar w:fldCharType="begin"/>
            </w:r>
            <w:r>
              <w:rPr>
                <w:noProof/>
                <w:webHidden/>
              </w:rPr>
              <w:instrText xml:space="preserve"> PAGEREF _Toc160004375 \h </w:instrText>
            </w:r>
            <w:r>
              <w:rPr>
                <w:noProof/>
                <w:webHidden/>
              </w:rPr>
            </w:r>
            <w:r>
              <w:rPr>
                <w:noProof/>
                <w:webHidden/>
              </w:rPr>
              <w:fldChar w:fldCharType="separate"/>
            </w:r>
            <w:r>
              <w:rPr>
                <w:noProof/>
                <w:webHidden/>
              </w:rPr>
              <w:t>1</w:t>
            </w:r>
            <w:r>
              <w:rPr>
                <w:noProof/>
                <w:webHidden/>
              </w:rPr>
              <w:t>7</w:t>
            </w:r>
            <w:r>
              <w:rPr>
                <w:noProof/>
                <w:webHidden/>
              </w:rPr>
              <w:fldChar w:fldCharType="end"/>
            </w:r>
          </w:hyperlink>
        </w:p>
        <w:p w14:paraId="331BEC78" w14:textId="103B7C7A" w:rsidR="00D17877" w:rsidRDefault="00D17877" w:rsidP="00D17877">
          <w:pPr>
            <w:pStyle w:val="12"/>
            <w:tabs>
              <w:tab w:val="clear" w:pos="8779"/>
              <w:tab w:val="right" w:leader="dot" w:pos="8505"/>
            </w:tabs>
            <w:rPr>
              <w:rFonts w:asciiTheme="minorHAnsi" w:eastAsiaTheme="minorEastAsia" w:hAnsiTheme="minorHAnsi"/>
              <w:noProof/>
              <w:szCs w:val="22"/>
            </w:rPr>
          </w:pPr>
          <w:hyperlink w:anchor="_Toc160004376" w:history="1">
            <w:r w:rsidRPr="00B350C5">
              <w:rPr>
                <w:rStyle w:val="af5"/>
                <w:noProof/>
              </w:rPr>
              <w:t>参考</w:t>
            </w:r>
            <w:r>
              <w:rPr>
                <w:noProof/>
                <w:webHidden/>
              </w:rPr>
              <w:tab/>
            </w:r>
            <w:r>
              <w:rPr>
                <w:noProof/>
                <w:webHidden/>
              </w:rPr>
              <w:fldChar w:fldCharType="begin"/>
            </w:r>
            <w:r>
              <w:rPr>
                <w:noProof/>
                <w:webHidden/>
              </w:rPr>
              <w:instrText xml:space="preserve"> PAGEREF _Toc160004376 \h </w:instrText>
            </w:r>
            <w:r>
              <w:rPr>
                <w:noProof/>
                <w:webHidden/>
              </w:rPr>
            </w:r>
            <w:r>
              <w:rPr>
                <w:noProof/>
                <w:webHidden/>
              </w:rPr>
              <w:fldChar w:fldCharType="separate"/>
            </w:r>
            <w:r>
              <w:rPr>
                <w:noProof/>
                <w:webHidden/>
              </w:rPr>
              <w:t>18</w:t>
            </w:r>
            <w:r>
              <w:rPr>
                <w:noProof/>
                <w:webHidden/>
              </w:rPr>
              <w:fldChar w:fldCharType="end"/>
            </w:r>
          </w:hyperlink>
        </w:p>
        <w:p w14:paraId="514B824C" w14:textId="6BA5E067" w:rsidR="00D17877" w:rsidRDefault="00D17877" w:rsidP="00D17877">
          <w:pPr>
            <w:pStyle w:val="22"/>
            <w:tabs>
              <w:tab w:val="clear" w:pos="8494"/>
              <w:tab w:val="right" w:leader="dot" w:pos="8505"/>
            </w:tabs>
            <w:rPr>
              <w:rFonts w:asciiTheme="minorHAnsi" w:eastAsiaTheme="minorEastAsia" w:hAnsiTheme="minorHAnsi"/>
              <w:szCs w:val="22"/>
            </w:rPr>
          </w:pPr>
          <w:hyperlink w:anchor="_Toc160004377" w:history="1">
            <w:r w:rsidRPr="00B350C5">
              <w:rPr>
                <w:rStyle w:val="af5"/>
                <w:rFonts w:hAnsi="ＭＳ 明朝"/>
              </w:rPr>
              <w:t>業務概要（全体図）</w:t>
            </w:r>
            <w:r>
              <w:rPr>
                <w:webHidden/>
              </w:rPr>
              <w:tab/>
            </w:r>
            <w:r>
              <w:rPr>
                <w:webHidden/>
              </w:rPr>
              <w:fldChar w:fldCharType="begin"/>
            </w:r>
            <w:r>
              <w:rPr>
                <w:webHidden/>
              </w:rPr>
              <w:instrText xml:space="preserve"> PAGEREF _Toc160004377 \h </w:instrText>
            </w:r>
            <w:r>
              <w:rPr>
                <w:webHidden/>
              </w:rPr>
            </w:r>
            <w:r>
              <w:rPr>
                <w:webHidden/>
              </w:rPr>
              <w:fldChar w:fldCharType="separate"/>
            </w:r>
            <w:r>
              <w:rPr>
                <w:webHidden/>
              </w:rPr>
              <w:t>18</w:t>
            </w:r>
            <w:r>
              <w:rPr>
                <w:webHidden/>
              </w:rPr>
              <w:fldChar w:fldCharType="end"/>
            </w:r>
          </w:hyperlink>
        </w:p>
        <w:p w14:paraId="28D4B49A" w14:textId="4CE6EAA2" w:rsidR="00246432" w:rsidRPr="00BF5B3B" w:rsidRDefault="003232DF" w:rsidP="00D17877">
          <w:pPr>
            <w:tabs>
              <w:tab w:val="right" w:pos="8400"/>
              <w:tab w:val="right" w:leader="dot" w:pos="8505"/>
            </w:tabs>
          </w:pPr>
          <w:r w:rsidRPr="00BF5B3B">
            <w:fldChar w:fldCharType="end"/>
          </w:r>
        </w:p>
      </w:sdtContent>
    </w:sdt>
    <w:p w14:paraId="03214DAB" w14:textId="77777777" w:rsidR="0063346C" w:rsidRPr="00BF5B3B" w:rsidRDefault="0063346C">
      <w:pPr>
        <w:ind w:firstLineChars="0" w:firstLine="0"/>
        <w:sectPr w:rsidR="0063346C" w:rsidRPr="00BF5B3B" w:rsidSect="00B962B5">
          <w:footerReference w:type="default" r:id="rId14"/>
          <w:pgSz w:w="11906" w:h="16838" w:code="9"/>
          <w:pgMar w:top="1985" w:right="1416" w:bottom="1559" w:left="1701" w:header="851" w:footer="510" w:gutter="0"/>
          <w:cols w:space="425"/>
          <w:titlePg/>
          <w:docGrid w:type="linesAndChars" w:linePitch="360"/>
        </w:sectPr>
      </w:pPr>
    </w:p>
    <w:p w14:paraId="2FAD44CE" w14:textId="77777777" w:rsidR="000F0BE3" w:rsidRPr="00BF5B3B" w:rsidRDefault="000F0BE3" w:rsidP="00D17877">
      <w:pPr>
        <w:pStyle w:val="10"/>
      </w:pPr>
      <w:bookmarkStart w:id="10" w:name="_Toc61883760"/>
      <w:bookmarkStart w:id="11" w:name="_Toc65922955"/>
      <w:bookmarkStart w:id="12" w:name="_Toc66035744"/>
      <w:bookmarkStart w:id="13" w:name="_Toc36002746"/>
      <w:bookmarkStart w:id="14" w:name="_Toc40646205"/>
      <w:bookmarkStart w:id="15" w:name="_Toc65922960"/>
      <w:bookmarkStart w:id="16" w:name="_Toc160004334"/>
      <w:r w:rsidRPr="00BF5B3B">
        <w:rPr>
          <w:rFonts w:hint="eastAsia"/>
        </w:rPr>
        <w:lastRenderedPageBreak/>
        <w:t xml:space="preserve">第１章　</w:t>
      </w:r>
      <w:bookmarkEnd w:id="10"/>
      <w:bookmarkEnd w:id="11"/>
      <w:bookmarkEnd w:id="12"/>
      <w:r w:rsidRPr="00BF5B3B">
        <w:rPr>
          <w:rFonts w:hint="eastAsia"/>
        </w:rPr>
        <w:t>本仕様書について</w:t>
      </w:r>
      <w:bookmarkEnd w:id="16"/>
      <w:r w:rsidRPr="00BF5B3B">
        <w:rPr>
          <w:rFonts w:hint="eastAsia"/>
        </w:rPr>
        <w:t xml:space="preserve">　</w:t>
      </w:r>
    </w:p>
    <w:p w14:paraId="253568B5" w14:textId="5E2A1B28" w:rsidR="000F0BE3" w:rsidRPr="00BF5B3B" w:rsidRDefault="000F0BE3" w:rsidP="000F0BE3">
      <w:pPr>
        <w:pStyle w:val="20"/>
        <w:rPr>
          <w:rFonts w:ascii="ＭＳ 明朝" w:hAnsi="ＭＳ 明朝"/>
        </w:rPr>
      </w:pPr>
      <w:bookmarkStart w:id="17" w:name="_Toc65922956"/>
      <w:bookmarkStart w:id="18" w:name="_Toc66035745"/>
      <w:bookmarkStart w:id="19" w:name="_Toc160004335"/>
      <w:r w:rsidRPr="00BF5B3B">
        <w:rPr>
          <w:rFonts w:ascii="ＭＳ 明朝" w:hAnsi="ＭＳ 明朝" w:hint="eastAsia"/>
        </w:rPr>
        <w:t xml:space="preserve">１－１　</w:t>
      </w:r>
      <w:bookmarkEnd w:id="17"/>
      <w:bookmarkEnd w:id="18"/>
      <w:r w:rsidR="00A924BF">
        <w:rPr>
          <w:rFonts w:ascii="ＭＳ 明朝" w:hAnsi="ＭＳ 明朝" w:hint="eastAsia"/>
        </w:rPr>
        <w:t>はじめに</w:t>
      </w:r>
      <w:bookmarkEnd w:id="19"/>
    </w:p>
    <w:p w14:paraId="4BED0968" w14:textId="00029F9D" w:rsidR="00920569" w:rsidRPr="00BF5B3B" w:rsidRDefault="00A924BF" w:rsidP="00BF5B3B">
      <w:pPr>
        <w:rPr>
          <w:bCs/>
        </w:rPr>
      </w:pPr>
      <w:r w:rsidRPr="00A924BF">
        <w:rPr>
          <w:rFonts w:hint="eastAsia"/>
          <w:kern w:val="0"/>
        </w:rPr>
        <w:t>本仕様書は、地方公共団体情報システムの標準化に関する法律（令和３年法律第40号）第５条第１項に基づく地方公共団体情報システム標準化基本方針（令和４年</w:t>
      </w:r>
      <w:r w:rsidR="00394691" w:rsidRPr="00D655FD">
        <w:rPr>
          <w:rFonts w:hint="eastAsia"/>
          <w:kern w:val="0"/>
        </w:rPr>
        <w:t>10</w:t>
      </w:r>
      <w:r w:rsidRPr="00A924BF">
        <w:rPr>
          <w:rFonts w:hint="eastAsia"/>
          <w:kern w:val="0"/>
        </w:rPr>
        <w:t>月）を踏まえ、同法第６条第１項に規定する基準に基づき、作成するものである。</w:t>
      </w:r>
    </w:p>
    <w:p w14:paraId="5F8EA93B" w14:textId="77777777" w:rsidR="00920569" w:rsidRPr="00BF5B3B" w:rsidRDefault="00920569" w:rsidP="000763DD"/>
    <w:p w14:paraId="51BD5331" w14:textId="33DA2AC5" w:rsidR="00920569" w:rsidRPr="00BF5B3B" w:rsidRDefault="00920569" w:rsidP="001A1263">
      <w:pPr>
        <w:jc w:val="both"/>
        <w:rPr>
          <w:rFonts w:asciiTheme="majorEastAsia" w:eastAsiaTheme="majorEastAsia" w:hAnsiTheme="majorEastAsia"/>
          <w:bCs/>
        </w:rPr>
      </w:pPr>
    </w:p>
    <w:p w14:paraId="672D5065" w14:textId="66F37535" w:rsidR="000F0BE3" w:rsidRPr="00BF5B3B" w:rsidRDefault="000F0BE3" w:rsidP="000F0BE3">
      <w:pPr>
        <w:pStyle w:val="20"/>
        <w:rPr>
          <w:rFonts w:ascii="ＭＳ 明朝" w:hAnsi="ＭＳ 明朝"/>
        </w:rPr>
      </w:pPr>
      <w:bookmarkStart w:id="20" w:name="_Toc160004336"/>
      <w:r w:rsidRPr="00BF5B3B">
        <w:rPr>
          <w:rFonts w:ascii="ＭＳ 明朝" w:hAnsi="ＭＳ 明朝" w:hint="eastAsia"/>
        </w:rPr>
        <w:t>１－</w:t>
      </w:r>
      <w:r w:rsidR="00A924BF">
        <w:rPr>
          <w:rFonts w:ascii="ＭＳ 明朝" w:hAnsi="ＭＳ 明朝" w:hint="eastAsia"/>
        </w:rPr>
        <w:t>２</w:t>
      </w:r>
      <w:r w:rsidRPr="00BF5B3B">
        <w:rPr>
          <w:rFonts w:ascii="ＭＳ 明朝" w:hAnsi="ＭＳ 明朝" w:hint="eastAsia"/>
        </w:rPr>
        <w:t xml:space="preserve">　対象</w:t>
      </w:r>
      <w:bookmarkEnd w:id="20"/>
    </w:p>
    <w:p w14:paraId="50722B7A" w14:textId="3C2B4F42" w:rsidR="00920569" w:rsidRPr="00BF5B3B" w:rsidRDefault="00920569" w:rsidP="00D47D02">
      <w:pPr>
        <w:pStyle w:val="30"/>
        <w:numPr>
          <w:ilvl w:val="0"/>
          <w:numId w:val="0"/>
        </w:numPr>
        <w:ind w:left="709"/>
      </w:pPr>
      <w:bookmarkStart w:id="21" w:name="_Toc50709768"/>
      <w:bookmarkStart w:id="22" w:name="_Toc70442277"/>
      <w:bookmarkStart w:id="23" w:name="_Toc71204710"/>
      <w:bookmarkStart w:id="24" w:name="_Toc160004337"/>
      <w:r w:rsidRPr="00BF5B3B">
        <w:rPr>
          <w:rFonts w:hint="eastAsia"/>
        </w:rPr>
        <w:t>（１）対象</w:t>
      </w:r>
      <w:bookmarkEnd w:id="21"/>
      <w:bookmarkEnd w:id="22"/>
      <w:bookmarkEnd w:id="23"/>
      <w:r w:rsidR="00A02D8E">
        <w:rPr>
          <w:rFonts w:hint="eastAsia"/>
        </w:rPr>
        <w:t>地方公共団体</w:t>
      </w:r>
      <w:bookmarkEnd w:id="24"/>
    </w:p>
    <w:p w14:paraId="46FAB9AB" w14:textId="648C70F7" w:rsidR="00920569" w:rsidRPr="00BF5B3B" w:rsidRDefault="00920569" w:rsidP="00920569">
      <w:pPr>
        <w:jc w:val="both"/>
        <w:rPr>
          <w:bCs/>
        </w:rPr>
      </w:pPr>
      <w:r w:rsidRPr="00BF5B3B">
        <w:rPr>
          <w:rFonts w:hint="eastAsia"/>
          <w:bCs/>
        </w:rPr>
        <w:t>本仕様書の対象</w:t>
      </w:r>
      <w:r w:rsidR="00A02D8E">
        <w:rPr>
          <w:rFonts w:hint="eastAsia"/>
          <w:bCs/>
        </w:rPr>
        <w:t>地方公共団体</w:t>
      </w:r>
      <w:r w:rsidRPr="00BF5B3B">
        <w:rPr>
          <w:rFonts w:hint="eastAsia"/>
          <w:bCs/>
        </w:rPr>
        <w:t>は、全ての市区町村とする。</w:t>
      </w:r>
    </w:p>
    <w:p w14:paraId="08671E01" w14:textId="77777777" w:rsidR="00E5020B" w:rsidRPr="00BF5B3B" w:rsidRDefault="00E5020B" w:rsidP="00920569">
      <w:pPr>
        <w:jc w:val="both"/>
        <w:rPr>
          <w:bCs/>
        </w:rPr>
      </w:pPr>
    </w:p>
    <w:p w14:paraId="76F6B51F" w14:textId="77777777" w:rsidR="00920569" w:rsidRPr="00BF5B3B" w:rsidRDefault="00920569" w:rsidP="00D47D02">
      <w:pPr>
        <w:pStyle w:val="30"/>
        <w:numPr>
          <w:ilvl w:val="0"/>
          <w:numId w:val="0"/>
        </w:numPr>
        <w:ind w:left="709"/>
      </w:pPr>
      <w:bookmarkStart w:id="25" w:name="_Toc70442278"/>
      <w:bookmarkStart w:id="26" w:name="_Toc71204711"/>
      <w:bookmarkStart w:id="27" w:name="_Toc160004338"/>
      <w:r w:rsidRPr="00BF5B3B">
        <w:rPr>
          <w:rFonts w:hint="eastAsia"/>
        </w:rPr>
        <w:t>（２）対象分野</w:t>
      </w:r>
      <w:bookmarkEnd w:id="25"/>
      <w:bookmarkEnd w:id="26"/>
      <w:bookmarkEnd w:id="27"/>
    </w:p>
    <w:p w14:paraId="67267B65" w14:textId="5B63AC6B" w:rsidR="00542F26" w:rsidRPr="00BF5B3B" w:rsidRDefault="00DA7B72" w:rsidP="00542F26">
      <w:pPr>
        <w:jc w:val="both"/>
        <w:rPr>
          <w:bCs/>
        </w:rPr>
      </w:pPr>
      <w:r w:rsidRPr="00BF5B3B">
        <w:rPr>
          <w:rFonts w:hint="eastAsia"/>
          <w:bCs/>
        </w:rPr>
        <w:t>本仕様書が規定する対象分野は、</w:t>
      </w:r>
      <w:r w:rsidR="002C7978" w:rsidRPr="00BF5B3B">
        <w:rPr>
          <w:rFonts w:hint="eastAsia"/>
          <w:bCs/>
        </w:rPr>
        <w:t>地域情報プラットフォーム標準仕様書における</w:t>
      </w:r>
      <w:r w:rsidR="000267EB" w:rsidRPr="00BF5B3B">
        <w:rPr>
          <w:rFonts w:hint="eastAsia"/>
          <w:bCs/>
        </w:rPr>
        <w:t>選挙人名簿管理ユニット</w:t>
      </w:r>
      <w:r w:rsidR="002C7978" w:rsidRPr="00BF5B3B">
        <w:rPr>
          <w:rFonts w:hint="eastAsia"/>
          <w:bCs/>
        </w:rPr>
        <w:t>を基本と</w:t>
      </w:r>
      <w:r w:rsidR="00B93F88">
        <w:rPr>
          <w:rFonts w:hint="eastAsia"/>
          <w:bCs/>
        </w:rPr>
        <w:t>し、選挙人名簿管理、期日前・不在者投票管理、在外選挙管理</w:t>
      </w:r>
      <w:r w:rsidR="00E066A7">
        <w:rPr>
          <w:rFonts w:hint="eastAsia"/>
          <w:bCs/>
        </w:rPr>
        <w:t>及び</w:t>
      </w:r>
      <w:r w:rsidR="00B93F88">
        <w:rPr>
          <w:rFonts w:hint="eastAsia"/>
          <w:bCs/>
        </w:rPr>
        <w:t>当日投票管理とする。</w:t>
      </w:r>
      <w:r w:rsidR="00E066A7" w:rsidRPr="00E066A7">
        <w:rPr>
          <w:rFonts w:hint="eastAsia"/>
          <w:bCs/>
        </w:rPr>
        <w:t>選挙期日当日の投票管理及び在外選挙人</w:t>
      </w:r>
      <w:r w:rsidR="00033727">
        <w:rPr>
          <w:rFonts w:hint="eastAsia"/>
          <w:bCs/>
        </w:rPr>
        <w:t>の</w:t>
      </w:r>
      <w:r w:rsidR="00E066A7" w:rsidRPr="00E066A7">
        <w:rPr>
          <w:rFonts w:hint="eastAsia"/>
          <w:bCs/>
        </w:rPr>
        <w:t>投票管理に係る機能</w:t>
      </w:r>
      <w:r w:rsidR="00542F26" w:rsidRPr="00BF5B3B">
        <w:rPr>
          <w:rFonts w:hint="eastAsia"/>
          <w:bCs/>
        </w:rPr>
        <w:t>については、</w:t>
      </w:r>
      <w:r w:rsidR="000267EB" w:rsidRPr="00BF5B3B">
        <w:rPr>
          <w:rFonts w:hint="eastAsia"/>
          <w:bCs/>
        </w:rPr>
        <w:t>地域情報プラットフォーム標準仕様書の範囲に含まれていないが</w:t>
      </w:r>
      <w:r w:rsidR="00542F26" w:rsidRPr="00BF5B3B">
        <w:rPr>
          <w:rFonts w:hint="eastAsia"/>
          <w:bCs/>
        </w:rPr>
        <w:t>対象と</w:t>
      </w:r>
      <w:r w:rsidR="000267EB" w:rsidRPr="00BF5B3B">
        <w:rPr>
          <w:rFonts w:hint="eastAsia"/>
          <w:bCs/>
        </w:rPr>
        <w:t>する</w:t>
      </w:r>
      <w:r w:rsidR="00542F26" w:rsidRPr="00BF5B3B">
        <w:rPr>
          <w:rFonts w:hint="eastAsia"/>
          <w:bCs/>
        </w:rPr>
        <w:t>。</w:t>
      </w:r>
    </w:p>
    <w:p w14:paraId="10FE940F" w14:textId="19DA5F03" w:rsidR="007D3E1D" w:rsidRPr="00BF5B3B" w:rsidRDefault="00DA6226" w:rsidP="007D3E1D">
      <w:pPr>
        <w:jc w:val="both"/>
        <w:rPr>
          <w:bCs/>
        </w:rPr>
      </w:pPr>
      <w:r>
        <w:rPr>
          <w:rFonts w:hint="eastAsia"/>
          <w:bCs/>
        </w:rPr>
        <w:t>選挙事務を補助するために導入されている</w:t>
      </w:r>
      <w:r w:rsidR="004679F1" w:rsidRPr="00BF5B3B">
        <w:rPr>
          <w:rFonts w:hint="eastAsia"/>
          <w:bCs/>
        </w:rPr>
        <w:t>選挙従事者管理、開票集計</w:t>
      </w:r>
      <w:r w:rsidR="00E066A7">
        <w:rPr>
          <w:rFonts w:hint="eastAsia"/>
          <w:bCs/>
        </w:rPr>
        <w:t>及び</w:t>
      </w:r>
      <w:r w:rsidR="004679F1" w:rsidRPr="00BF5B3B">
        <w:rPr>
          <w:rFonts w:hint="eastAsia"/>
          <w:bCs/>
        </w:rPr>
        <w:t>選挙速報</w:t>
      </w:r>
      <w:r w:rsidR="00DE3D4F" w:rsidRPr="00BF5B3B">
        <w:rPr>
          <w:rFonts w:hint="eastAsia"/>
          <w:bCs/>
        </w:rPr>
        <w:t>については、</w:t>
      </w:r>
      <w:r w:rsidR="00D31D44" w:rsidRPr="00BF5B3B">
        <w:rPr>
          <w:rFonts w:hint="eastAsia"/>
          <w:bCs/>
        </w:rPr>
        <w:t>本仕様書の対象外とする。</w:t>
      </w:r>
    </w:p>
    <w:p w14:paraId="4CBDAA95" w14:textId="697BBD45" w:rsidR="00FF682F" w:rsidRPr="00BF5B3B" w:rsidRDefault="004679F1" w:rsidP="007D3E1D">
      <w:pPr>
        <w:jc w:val="both"/>
        <w:rPr>
          <w:bCs/>
        </w:rPr>
      </w:pPr>
      <w:r w:rsidRPr="00BF5B3B">
        <w:rPr>
          <w:rFonts w:hint="eastAsia"/>
          <w:bCs/>
        </w:rPr>
        <w:t>なお、在外選挙</w:t>
      </w:r>
      <w:r w:rsidR="00E066A7">
        <w:rPr>
          <w:rFonts w:hint="eastAsia"/>
          <w:bCs/>
        </w:rPr>
        <w:t>管理</w:t>
      </w:r>
      <w:r w:rsidRPr="00BF5B3B">
        <w:rPr>
          <w:rFonts w:hint="eastAsia"/>
          <w:bCs/>
        </w:rPr>
        <w:t>に関する機能</w:t>
      </w:r>
      <w:r w:rsidR="00E066A7">
        <w:rPr>
          <w:rFonts w:hint="eastAsia"/>
          <w:bCs/>
        </w:rPr>
        <w:t>及び</w:t>
      </w:r>
      <w:r w:rsidRPr="00BF5B3B">
        <w:rPr>
          <w:rFonts w:hint="eastAsia"/>
          <w:bCs/>
        </w:rPr>
        <w:t>当日投票管理に関する機能については、現行システム導入を行っていない団体も数多く存在するため、本仕様書において</w:t>
      </w:r>
      <w:r w:rsidR="00546F21">
        <w:rPr>
          <w:rFonts w:hint="eastAsia"/>
          <w:bCs/>
        </w:rPr>
        <w:t>【</w:t>
      </w:r>
      <w:r w:rsidR="007D0F2F">
        <w:rPr>
          <w:rFonts w:hint="eastAsia"/>
          <w:bCs/>
        </w:rPr>
        <w:t>実装</w:t>
      </w:r>
      <w:r w:rsidRPr="00BF5B3B">
        <w:rPr>
          <w:rFonts w:hint="eastAsia"/>
          <w:bCs/>
        </w:rPr>
        <w:t>してもしなくても良い</w:t>
      </w:r>
      <w:r w:rsidR="006A6647">
        <w:rPr>
          <w:rFonts w:hint="eastAsia"/>
          <w:bCs/>
        </w:rPr>
        <w:t>サブユニット</w:t>
      </w:r>
      <w:r w:rsidR="00546F21">
        <w:rPr>
          <w:rFonts w:hint="eastAsia"/>
          <w:bCs/>
        </w:rPr>
        <w:t>】</w:t>
      </w:r>
      <w:r w:rsidRPr="00BF5B3B">
        <w:rPr>
          <w:rFonts w:hint="eastAsia"/>
          <w:bCs/>
        </w:rPr>
        <w:t>とする。</w:t>
      </w:r>
    </w:p>
    <w:p w14:paraId="497605C0" w14:textId="77777777" w:rsidR="00651E85" w:rsidRPr="00BF5B3B" w:rsidRDefault="00651E85" w:rsidP="003E4C8A">
      <w:pPr>
        <w:jc w:val="both"/>
        <w:rPr>
          <w:bCs/>
        </w:rPr>
      </w:pPr>
    </w:p>
    <w:p w14:paraId="4FC76A38" w14:textId="77777777" w:rsidR="00920569" w:rsidRPr="00BF5B3B" w:rsidRDefault="00920569" w:rsidP="00D47D02">
      <w:pPr>
        <w:pStyle w:val="30"/>
        <w:numPr>
          <w:ilvl w:val="0"/>
          <w:numId w:val="0"/>
        </w:numPr>
        <w:ind w:left="709"/>
      </w:pPr>
      <w:bookmarkStart w:id="28" w:name="_Toc70442279"/>
      <w:bookmarkStart w:id="29" w:name="_Toc71204712"/>
      <w:bookmarkStart w:id="30" w:name="_Toc160004339"/>
      <w:r w:rsidRPr="00BF5B3B">
        <w:rPr>
          <w:rFonts w:hint="eastAsia"/>
        </w:rPr>
        <w:t>（３）対象項目</w:t>
      </w:r>
      <w:bookmarkEnd w:id="28"/>
      <w:bookmarkEnd w:id="29"/>
      <w:bookmarkEnd w:id="30"/>
    </w:p>
    <w:p w14:paraId="3042CD85" w14:textId="77777777" w:rsidR="00920569" w:rsidRPr="00BF5B3B" w:rsidRDefault="00920569" w:rsidP="00920569">
      <w:pPr>
        <w:jc w:val="both"/>
        <w:rPr>
          <w:bCs/>
        </w:rPr>
      </w:pPr>
      <w:r w:rsidRPr="00BF5B3B">
        <w:rPr>
          <w:rFonts w:hint="eastAsia"/>
          <w:bCs/>
        </w:rPr>
        <w:t>本仕様書では、以下の項目について規定する。</w:t>
      </w:r>
    </w:p>
    <w:p w14:paraId="0DD345BB" w14:textId="17311066" w:rsidR="00920569" w:rsidRPr="00BF5B3B" w:rsidRDefault="00920569" w:rsidP="00920569">
      <w:pPr>
        <w:jc w:val="both"/>
        <w:rPr>
          <w:bCs/>
        </w:rPr>
      </w:pPr>
    </w:p>
    <w:p w14:paraId="7D26C550" w14:textId="429713D3" w:rsidR="00920569" w:rsidRPr="00BF5B3B" w:rsidRDefault="00920569" w:rsidP="00157EF0">
      <w:pPr>
        <w:pStyle w:val="ac"/>
        <w:numPr>
          <w:ilvl w:val="0"/>
          <w:numId w:val="22"/>
        </w:numPr>
        <w:ind w:leftChars="0" w:firstLineChars="0"/>
        <w:jc w:val="both"/>
        <w:rPr>
          <w:bCs/>
        </w:rPr>
      </w:pPr>
      <w:r w:rsidRPr="00BF5B3B">
        <w:rPr>
          <w:rFonts w:hint="eastAsia"/>
          <w:bCs/>
        </w:rPr>
        <w:t>業務フロー</w:t>
      </w:r>
      <w:r w:rsidR="00213D33" w:rsidRPr="00BF5B3B">
        <w:rPr>
          <w:rFonts w:hint="eastAsia"/>
          <w:bCs/>
        </w:rPr>
        <w:t>及びツリー図</w:t>
      </w:r>
      <w:r w:rsidRPr="00BF5B3B">
        <w:rPr>
          <w:rFonts w:hint="eastAsia"/>
          <w:bCs/>
        </w:rPr>
        <w:t>（第</w:t>
      </w:r>
      <w:r w:rsidR="00DE3D4F" w:rsidRPr="00BF5B3B">
        <w:rPr>
          <w:rFonts w:hint="eastAsia"/>
          <w:bCs/>
        </w:rPr>
        <w:t>２</w:t>
      </w:r>
      <w:r w:rsidRPr="00BF5B3B">
        <w:rPr>
          <w:rFonts w:hint="eastAsia"/>
          <w:bCs/>
        </w:rPr>
        <w:t>章）</w:t>
      </w:r>
    </w:p>
    <w:p w14:paraId="536C789C" w14:textId="1185C46A" w:rsidR="00920569" w:rsidRPr="00BF5B3B" w:rsidRDefault="00920569" w:rsidP="00157EF0">
      <w:pPr>
        <w:pStyle w:val="ac"/>
        <w:numPr>
          <w:ilvl w:val="0"/>
          <w:numId w:val="22"/>
        </w:numPr>
        <w:ind w:leftChars="0" w:firstLineChars="0"/>
        <w:jc w:val="both"/>
        <w:rPr>
          <w:bCs/>
        </w:rPr>
      </w:pPr>
      <w:r w:rsidRPr="00BF5B3B">
        <w:rPr>
          <w:rFonts w:hint="eastAsia"/>
          <w:bCs/>
        </w:rPr>
        <w:t>機能要件（第</w:t>
      </w:r>
      <w:r w:rsidR="00DE3D4F" w:rsidRPr="00BF5B3B">
        <w:rPr>
          <w:rFonts w:hint="eastAsia"/>
          <w:bCs/>
        </w:rPr>
        <w:t>３</w:t>
      </w:r>
      <w:r w:rsidRPr="00BF5B3B">
        <w:rPr>
          <w:rFonts w:hint="eastAsia"/>
          <w:bCs/>
        </w:rPr>
        <w:t>章）</w:t>
      </w:r>
    </w:p>
    <w:p w14:paraId="035BDDE7" w14:textId="15D06D44" w:rsidR="00920569" w:rsidRPr="00BF5B3B" w:rsidRDefault="00920569" w:rsidP="00157EF0">
      <w:pPr>
        <w:pStyle w:val="ac"/>
        <w:numPr>
          <w:ilvl w:val="0"/>
          <w:numId w:val="22"/>
        </w:numPr>
        <w:ind w:leftChars="0" w:firstLineChars="0"/>
        <w:jc w:val="both"/>
        <w:rPr>
          <w:bCs/>
        </w:rPr>
      </w:pPr>
      <w:r w:rsidRPr="00BF5B3B">
        <w:rPr>
          <w:rFonts w:hint="eastAsia"/>
          <w:bCs/>
        </w:rPr>
        <w:t>帳票要件（第</w:t>
      </w:r>
      <w:r w:rsidR="00DE3D4F" w:rsidRPr="00BF5B3B">
        <w:rPr>
          <w:rFonts w:hint="eastAsia"/>
          <w:bCs/>
        </w:rPr>
        <w:t>４</w:t>
      </w:r>
      <w:r w:rsidRPr="00BF5B3B">
        <w:rPr>
          <w:rFonts w:hint="eastAsia"/>
          <w:bCs/>
        </w:rPr>
        <w:t>章）</w:t>
      </w:r>
    </w:p>
    <w:p w14:paraId="765CA99A" w14:textId="15D3D0CF" w:rsidR="00920569" w:rsidRPr="00BF5B3B" w:rsidRDefault="00C51A0A" w:rsidP="00157EF0">
      <w:pPr>
        <w:pStyle w:val="ac"/>
        <w:numPr>
          <w:ilvl w:val="0"/>
          <w:numId w:val="22"/>
        </w:numPr>
        <w:ind w:leftChars="0" w:firstLineChars="0"/>
        <w:jc w:val="both"/>
        <w:rPr>
          <w:bCs/>
        </w:rPr>
      </w:pPr>
      <w:r w:rsidRPr="00BF5B3B">
        <w:rPr>
          <w:rFonts w:hint="eastAsia"/>
          <w:bCs/>
        </w:rPr>
        <w:t>その他要件</w:t>
      </w:r>
      <w:r w:rsidR="00920569" w:rsidRPr="00BF5B3B">
        <w:rPr>
          <w:rFonts w:hint="eastAsia"/>
          <w:bCs/>
        </w:rPr>
        <w:t>（</w:t>
      </w:r>
      <w:r w:rsidR="00471D8B" w:rsidRPr="00BF5B3B">
        <w:rPr>
          <w:rFonts w:hint="eastAsia"/>
          <w:bCs/>
        </w:rPr>
        <w:t>第</w:t>
      </w:r>
      <w:r w:rsidR="00DE3D4F" w:rsidRPr="00BF5B3B">
        <w:rPr>
          <w:rFonts w:hint="eastAsia"/>
          <w:bCs/>
        </w:rPr>
        <w:t>５</w:t>
      </w:r>
      <w:r w:rsidR="00471D8B" w:rsidRPr="00BF5B3B">
        <w:rPr>
          <w:rFonts w:hint="eastAsia"/>
          <w:bCs/>
        </w:rPr>
        <w:t>章</w:t>
      </w:r>
      <w:r w:rsidR="00920569" w:rsidRPr="00BF5B3B">
        <w:rPr>
          <w:rFonts w:hint="eastAsia"/>
          <w:bCs/>
        </w:rPr>
        <w:t>）</w:t>
      </w:r>
    </w:p>
    <w:p w14:paraId="3EB74F0E" w14:textId="266AD821" w:rsidR="00920569" w:rsidRPr="00BF5B3B" w:rsidRDefault="00920569" w:rsidP="00920569">
      <w:pPr>
        <w:jc w:val="both"/>
        <w:rPr>
          <w:bCs/>
        </w:rPr>
      </w:pPr>
    </w:p>
    <w:p w14:paraId="2424AB54" w14:textId="4B18EF56" w:rsidR="00D669A1" w:rsidRPr="00B87331" w:rsidRDefault="00673733" w:rsidP="00B87331">
      <w:pPr>
        <w:jc w:val="both"/>
        <w:rPr>
          <w:bCs/>
        </w:rPr>
      </w:pPr>
      <w:r w:rsidRPr="00B87331">
        <w:rPr>
          <w:rFonts w:hint="eastAsia"/>
          <w:bCs/>
        </w:rPr>
        <w:t>①</w:t>
      </w:r>
      <w:r w:rsidR="00721E0B" w:rsidRPr="00B87331">
        <w:rPr>
          <w:rFonts w:hint="eastAsia"/>
          <w:bCs/>
        </w:rPr>
        <w:t>業務フロー及びツリー図、②機能要件及び③帳票要件については、</w:t>
      </w:r>
      <w:r w:rsidR="002B49FE">
        <w:rPr>
          <w:rFonts w:hint="eastAsia"/>
          <w:bCs/>
        </w:rPr>
        <w:t>自治体</w:t>
      </w:r>
      <w:r w:rsidR="00CB5614" w:rsidRPr="00B87331">
        <w:rPr>
          <w:rFonts w:hint="eastAsia"/>
          <w:bCs/>
        </w:rPr>
        <w:t>のシステム導入の実態を踏まえ</w:t>
      </w:r>
      <w:r w:rsidR="00721E0B" w:rsidRPr="00B87331">
        <w:rPr>
          <w:rFonts w:hint="eastAsia"/>
          <w:bCs/>
        </w:rPr>
        <w:t>、選挙人名簿管理、期日前・不在者投票管理、在外選挙管理及び当日投票管理</w:t>
      </w:r>
      <w:r w:rsidR="00721E0B" w:rsidRPr="00B87331">
        <w:rPr>
          <w:rFonts w:hint="eastAsia"/>
          <w:bCs/>
        </w:rPr>
        <w:lastRenderedPageBreak/>
        <w:t>の４つ</w:t>
      </w:r>
      <w:r w:rsidR="000866CE" w:rsidRPr="00B87331">
        <w:rPr>
          <w:rFonts w:hint="eastAsia"/>
          <w:bCs/>
        </w:rPr>
        <w:t>の</w:t>
      </w:r>
      <w:r w:rsidR="00AE0419">
        <w:rPr>
          <w:rFonts w:hint="eastAsia"/>
          <w:bCs/>
        </w:rPr>
        <w:t>サブユニット</w:t>
      </w:r>
      <w:r w:rsidR="00721E0B" w:rsidRPr="00B87331">
        <w:rPr>
          <w:rFonts w:hint="eastAsia"/>
          <w:bCs/>
        </w:rPr>
        <w:t>に分けて規定している。②機能要件については、これらに加え、各管理業務に共通するものを選挙人名簿管理共通要件として規定している。</w:t>
      </w:r>
    </w:p>
    <w:p w14:paraId="61CF205C" w14:textId="3FF78B77" w:rsidR="00D669A1" w:rsidRPr="00BF5B3B" w:rsidRDefault="007B124A" w:rsidP="00920569">
      <w:pPr>
        <w:jc w:val="both"/>
        <w:rPr>
          <w:bCs/>
        </w:rPr>
      </w:pPr>
      <w:r w:rsidRPr="00BF5B3B">
        <w:rPr>
          <w:rFonts w:hint="eastAsia"/>
          <w:bCs/>
        </w:rPr>
        <w:t>なお、</w:t>
      </w:r>
      <w:r w:rsidR="00542F26" w:rsidRPr="00BF5B3B">
        <w:rPr>
          <w:rFonts w:hint="eastAsia"/>
          <w:bCs/>
        </w:rPr>
        <w:t>事業者が提供するパッケージ</w:t>
      </w:r>
      <w:r w:rsidR="002B4393" w:rsidRPr="00BF5B3B">
        <w:rPr>
          <w:rFonts w:hint="eastAsia"/>
          <w:bCs/>
        </w:rPr>
        <w:t>システム</w:t>
      </w:r>
      <w:r w:rsidR="00542F26" w:rsidRPr="00BF5B3B">
        <w:rPr>
          <w:rFonts w:hint="eastAsia"/>
          <w:bCs/>
        </w:rPr>
        <w:t>によっては、</w:t>
      </w:r>
      <w:r w:rsidR="009E3D96" w:rsidRPr="00BF5B3B">
        <w:rPr>
          <w:rFonts w:hint="eastAsia"/>
          <w:bCs/>
        </w:rPr>
        <w:t>オールインワンパッケージや住民記録システムと一体となったシステム</w:t>
      </w:r>
      <w:r w:rsidR="00542F26" w:rsidRPr="00BF5B3B">
        <w:rPr>
          <w:rFonts w:hint="eastAsia"/>
          <w:bCs/>
        </w:rPr>
        <w:t>で提供されることも想定される。これらについては、本仕様書で示す要件が充足されている限りにおいて、機能</w:t>
      </w:r>
      <w:r w:rsidR="00721E0B" w:rsidRPr="00BF5B3B">
        <w:rPr>
          <w:rFonts w:hint="eastAsia"/>
          <w:bCs/>
        </w:rPr>
        <w:t>構成</w:t>
      </w:r>
      <w:r w:rsidR="00542F26" w:rsidRPr="00BF5B3B">
        <w:rPr>
          <w:rFonts w:hint="eastAsia"/>
          <w:bCs/>
        </w:rPr>
        <w:t>の違いは問わないものとする。</w:t>
      </w:r>
      <w:r w:rsidR="00721E0B" w:rsidRPr="00BF5B3B">
        <w:rPr>
          <w:rFonts w:hint="eastAsia"/>
          <w:bCs/>
        </w:rPr>
        <w:t>例えば、</w:t>
      </w:r>
      <w:r w:rsidR="00B15437" w:rsidRPr="00BF5B3B">
        <w:rPr>
          <w:rFonts w:hint="eastAsia"/>
          <w:bCs/>
        </w:rPr>
        <w:t>「選挙人名簿管理</w:t>
      </w:r>
      <w:r w:rsidR="00AE0419">
        <w:rPr>
          <w:rFonts w:hint="eastAsia"/>
          <w:bCs/>
        </w:rPr>
        <w:t>サブユニット</w:t>
      </w:r>
      <w:r w:rsidR="00B15437" w:rsidRPr="00BF5B3B">
        <w:rPr>
          <w:rFonts w:hint="eastAsia"/>
          <w:bCs/>
        </w:rPr>
        <w:t>」側の機能として定義されている「当日投票用名簿抄本作成」機能を「期日前・不在者投票管理</w:t>
      </w:r>
      <w:r w:rsidR="00AE0419">
        <w:rPr>
          <w:rFonts w:hint="eastAsia"/>
          <w:bCs/>
        </w:rPr>
        <w:t>サブユニット</w:t>
      </w:r>
      <w:r w:rsidR="00B15437" w:rsidRPr="00BF5B3B">
        <w:rPr>
          <w:rFonts w:hint="eastAsia"/>
          <w:bCs/>
        </w:rPr>
        <w:t>」側に搭載させる</w:t>
      </w:r>
      <w:r w:rsidR="009203C3" w:rsidRPr="00BF5B3B">
        <w:rPr>
          <w:rFonts w:hint="eastAsia"/>
          <w:bCs/>
        </w:rPr>
        <w:t>ことも可能とする。また、</w:t>
      </w:r>
      <w:r w:rsidR="00293364" w:rsidRPr="00BF5B3B">
        <w:rPr>
          <w:rFonts w:hint="eastAsia"/>
          <w:bCs/>
        </w:rPr>
        <w:t>共通投票所に係る機能について、機能要件上では「期日前・不在者投票管理</w:t>
      </w:r>
      <w:r w:rsidR="00AE0419">
        <w:rPr>
          <w:rFonts w:hint="eastAsia"/>
          <w:bCs/>
        </w:rPr>
        <w:t>サブユニット</w:t>
      </w:r>
      <w:r w:rsidR="00293364" w:rsidRPr="00BF5B3B">
        <w:rPr>
          <w:rFonts w:hint="eastAsia"/>
          <w:bCs/>
        </w:rPr>
        <w:t>」の一機能として定義しているが、「当日投票管理</w:t>
      </w:r>
      <w:r w:rsidR="00D6553A">
        <w:rPr>
          <w:rFonts w:hint="eastAsia"/>
          <w:bCs/>
        </w:rPr>
        <w:t>サブユニット</w:t>
      </w:r>
      <w:r w:rsidR="00293364" w:rsidRPr="00BF5B3B">
        <w:rPr>
          <w:rFonts w:hint="eastAsia"/>
          <w:bCs/>
        </w:rPr>
        <w:t>」</w:t>
      </w:r>
      <w:r w:rsidR="00AE0419">
        <w:rPr>
          <w:rFonts w:hint="eastAsia"/>
          <w:bCs/>
        </w:rPr>
        <w:t>側</w:t>
      </w:r>
      <w:r w:rsidR="00293364" w:rsidRPr="00BF5B3B">
        <w:rPr>
          <w:rFonts w:hint="eastAsia"/>
          <w:bCs/>
        </w:rPr>
        <w:t>に搭載する</w:t>
      </w:r>
      <w:r w:rsidR="009203C3" w:rsidRPr="00BF5B3B">
        <w:rPr>
          <w:rFonts w:hint="eastAsia"/>
          <w:bCs/>
        </w:rPr>
        <w:t>といったことも可能である。</w:t>
      </w:r>
      <w:r w:rsidR="00D669A1" w:rsidRPr="00BF5B3B">
        <w:rPr>
          <w:rFonts w:hint="eastAsia"/>
          <w:bCs/>
        </w:rPr>
        <w:t>ただし、</w:t>
      </w:r>
      <w:r w:rsidR="00B87331">
        <w:rPr>
          <w:rFonts w:hint="eastAsia"/>
          <w:bCs/>
        </w:rPr>
        <w:t>標準仕様と異なる機能構成とする際にはシステム全体での機能及びデータの整合性の観点から、</w:t>
      </w:r>
      <w:r w:rsidR="00D669A1" w:rsidRPr="00BF5B3B">
        <w:rPr>
          <w:rFonts w:hint="eastAsia"/>
          <w:bCs/>
        </w:rPr>
        <w:t>以下の点に留意すること。</w:t>
      </w:r>
    </w:p>
    <w:p w14:paraId="02F1CFD0" w14:textId="7D2B0588" w:rsidR="00D669A1" w:rsidRPr="004D03FD" w:rsidRDefault="00B8072C" w:rsidP="004D03FD">
      <w:pPr>
        <w:pStyle w:val="ac"/>
        <w:numPr>
          <w:ilvl w:val="0"/>
          <w:numId w:val="26"/>
        </w:numPr>
        <w:ind w:leftChars="0" w:firstLineChars="0"/>
        <w:jc w:val="both"/>
        <w:rPr>
          <w:bCs/>
        </w:rPr>
      </w:pPr>
      <w:r w:rsidRPr="00BF5B3B">
        <w:rPr>
          <w:rFonts w:hint="eastAsia"/>
          <w:bCs/>
        </w:rPr>
        <w:t>ある</w:t>
      </w:r>
      <w:r w:rsidR="00D669A1" w:rsidRPr="00BF5B3B">
        <w:rPr>
          <w:rFonts w:hint="eastAsia"/>
          <w:bCs/>
        </w:rPr>
        <w:t>機能により更新されたデータは、同一</w:t>
      </w:r>
      <w:r w:rsidR="00AE0419">
        <w:rPr>
          <w:rFonts w:hint="eastAsia"/>
          <w:bCs/>
        </w:rPr>
        <w:t>サブユニット</w:t>
      </w:r>
      <w:r w:rsidR="00D669A1" w:rsidRPr="00BF5B3B">
        <w:rPr>
          <w:rFonts w:hint="eastAsia"/>
          <w:bCs/>
        </w:rPr>
        <w:t>内の別機能にて</w:t>
      </w:r>
      <w:r w:rsidR="00D31696" w:rsidRPr="00BF5B3B">
        <w:rPr>
          <w:rFonts w:hint="eastAsia"/>
          <w:bCs/>
        </w:rPr>
        <w:t>当該データの</w:t>
      </w:r>
      <w:r w:rsidR="00D669A1" w:rsidRPr="00BF5B3B">
        <w:rPr>
          <w:rFonts w:hint="eastAsia"/>
          <w:bCs/>
        </w:rPr>
        <w:t>即時参照が可能</w:t>
      </w:r>
      <w:r w:rsidRPr="00BF5B3B">
        <w:rPr>
          <w:rFonts w:hint="eastAsia"/>
          <w:bCs/>
        </w:rPr>
        <w:t>となる</w:t>
      </w:r>
      <w:r w:rsidR="00D669A1" w:rsidRPr="00BF5B3B">
        <w:rPr>
          <w:rFonts w:hint="eastAsia"/>
          <w:bCs/>
        </w:rPr>
        <w:t>前提である。そのため、特定の機能を別の</w:t>
      </w:r>
      <w:r w:rsidR="00AE0419">
        <w:rPr>
          <w:rFonts w:hint="eastAsia"/>
          <w:bCs/>
        </w:rPr>
        <w:t>サブユニット</w:t>
      </w:r>
      <w:r w:rsidR="00D669A1" w:rsidRPr="00BF5B3B">
        <w:rPr>
          <w:rFonts w:hint="eastAsia"/>
          <w:bCs/>
        </w:rPr>
        <w:t>へ組み換えを行った場合であっても、同様の即時参照が求められる</w:t>
      </w:r>
      <w:r w:rsidR="004D03FD">
        <w:rPr>
          <w:rFonts w:hint="eastAsia"/>
          <w:bCs/>
        </w:rPr>
        <w:t>（</w:t>
      </w:r>
      <w:r w:rsidR="00D834C9" w:rsidRPr="004D03FD">
        <w:rPr>
          <w:rFonts w:hint="eastAsia"/>
          <w:bCs/>
        </w:rPr>
        <w:t>例えば、特定資格等管理機能で更新した選挙人に係る資格情報は、いずれのサブユニットで機能を設けた場合でも、選挙人名簿管理サブユニットにて即時参照できなければならない。</w:t>
      </w:r>
      <w:r w:rsidR="004D03FD">
        <w:rPr>
          <w:rFonts w:hint="eastAsia"/>
          <w:bCs/>
        </w:rPr>
        <w:t>）</w:t>
      </w:r>
    </w:p>
    <w:p w14:paraId="149E40CC" w14:textId="2E6700E2" w:rsidR="00D669A1" w:rsidRPr="00BF5B3B" w:rsidRDefault="00AE0419" w:rsidP="009F1D24">
      <w:pPr>
        <w:pStyle w:val="ac"/>
        <w:numPr>
          <w:ilvl w:val="0"/>
          <w:numId w:val="26"/>
        </w:numPr>
        <w:ind w:leftChars="0" w:firstLineChars="0"/>
        <w:jc w:val="both"/>
        <w:rPr>
          <w:bCs/>
        </w:rPr>
      </w:pPr>
      <w:r>
        <w:rPr>
          <w:rFonts w:hint="eastAsia"/>
          <w:bCs/>
        </w:rPr>
        <w:t>サブユニット間の機能</w:t>
      </w:r>
      <w:r w:rsidR="00B8072C" w:rsidRPr="00BF5B3B">
        <w:rPr>
          <w:rFonts w:hint="eastAsia"/>
          <w:bCs/>
        </w:rPr>
        <w:t>の組み換えを行った場合には、</w:t>
      </w:r>
      <w:r>
        <w:rPr>
          <w:rFonts w:hint="eastAsia"/>
          <w:bCs/>
        </w:rPr>
        <w:t>サブユニット</w:t>
      </w:r>
      <w:r w:rsidR="00B8072C" w:rsidRPr="00BF5B3B">
        <w:rPr>
          <w:rFonts w:hint="eastAsia"/>
          <w:bCs/>
        </w:rPr>
        <w:t>間の連携要件の担保に加えて、上記を担保するための</w:t>
      </w:r>
      <w:r w:rsidR="00972181" w:rsidRPr="00BF5B3B">
        <w:rPr>
          <w:rFonts w:hint="eastAsia"/>
          <w:bCs/>
        </w:rPr>
        <w:t>データ連携機能</w:t>
      </w:r>
      <w:r w:rsidR="00D31696" w:rsidRPr="00BF5B3B">
        <w:rPr>
          <w:rFonts w:hint="eastAsia"/>
          <w:bCs/>
        </w:rPr>
        <w:t>の</w:t>
      </w:r>
      <w:r w:rsidR="00972181" w:rsidRPr="00BF5B3B">
        <w:rPr>
          <w:rFonts w:hint="eastAsia"/>
          <w:bCs/>
        </w:rPr>
        <w:t>構築が求められる</w:t>
      </w:r>
    </w:p>
    <w:p w14:paraId="5AE2DF9A" w14:textId="0ABFDC61" w:rsidR="009F1D24" w:rsidRPr="00BF5B3B" w:rsidRDefault="009F1D24" w:rsidP="009F1D24">
      <w:pPr>
        <w:pStyle w:val="ac"/>
        <w:numPr>
          <w:ilvl w:val="0"/>
          <w:numId w:val="26"/>
        </w:numPr>
        <w:ind w:leftChars="0" w:firstLineChars="0"/>
        <w:jc w:val="both"/>
        <w:rPr>
          <w:bCs/>
        </w:rPr>
      </w:pPr>
      <w:r w:rsidRPr="00BF5B3B">
        <w:rPr>
          <w:rFonts w:hint="eastAsia"/>
          <w:bCs/>
        </w:rPr>
        <w:t>機能の組み換えは可能であるが、機能の欠損は許容できない</w:t>
      </w:r>
      <w:r w:rsidR="006E470A">
        <w:rPr>
          <w:rFonts w:hint="eastAsia"/>
          <w:bCs/>
        </w:rPr>
        <w:t>（重複は問題ない。）</w:t>
      </w:r>
    </w:p>
    <w:p w14:paraId="118BCD87" w14:textId="77777777" w:rsidR="00B87331" w:rsidRPr="00BF5B3B" w:rsidRDefault="00B87331" w:rsidP="00D669A1">
      <w:pPr>
        <w:jc w:val="both"/>
        <w:rPr>
          <w:bCs/>
        </w:rPr>
      </w:pPr>
    </w:p>
    <w:p w14:paraId="7CECED73" w14:textId="6160571F" w:rsidR="00D669A1" w:rsidRPr="00BF5B3B" w:rsidRDefault="00D669A1" w:rsidP="00D669A1">
      <w:pPr>
        <w:jc w:val="both"/>
        <w:rPr>
          <w:bCs/>
        </w:rPr>
      </w:pPr>
      <w:r w:rsidRPr="00BF5B3B">
        <w:rPr>
          <w:rFonts w:hint="eastAsia"/>
          <w:bCs/>
        </w:rPr>
        <w:t>その他要件は、データ要件・連携要件及び非機能要件について規定しているが、これらはデジタル庁を中心に検討されるものである。</w:t>
      </w:r>
    </w:p>
    <w:p w14:paraId="2AFE2FF4" w14:textId="77777777" w:rsidR="00920569" w:rsidRPr="00BF5B3B" w:rsidRDefault="00920569" w:rsidP="00920569">
      <w:pPr>
        <w:jc w:val="both"/>
        <w:rPr>
          <w:bCs/>
        </w:rPr>
      </w:pPr>
    </w:p>
    <w:p w14:paraId="74826EB7" w14:textId="2BA921C8" w:rsidR="00920569" w:rsidRPr="00BF5B3B" w:rsidRDefault="00DF0EE0" w:rsidP="00920569">
      <w:pPr>
        <w:jc w:val="both"/>
        <w:rPr>
          <w:bCs/>
        </w:rPr>
      </w:pPr>
      <w:r w:rsidRPr="00BF5B3B">
        <w:rPr>
          <w:rFonts w:hint="eastAsia"/>
          <w:bCs/>
        </w:rPr>
        <w:t>画面要件及び専ら操作性に関する要件</w:t>
      </w:r>
      <w:r w:rsidR="00920569" w:rsidRPr="00BF5B3B">
        <w:rPr>
          <w:rFonts w:hint="eastAsia"/>
          <w:bCs/>
        </w:rPr>
        <w:t>については</w:t>
      </w:r>
      <w:r w:rsidRPr="00BF5B3B">
        <w:rPr>
          <w:rFonts w:hint="eastAsia"/>
          <w:bCs/>
        </w:rPr>
        <w:t>、</w:t>
      </w:r>
      <w:r w:rsidR="00920569" w:rsidRPr="00BF5B3B">
        <w:rPr>
          <w:rFonts w:hint="eastAsia"/>
          <w:bCs/>
        </w:rPr>
        <w:t>原則として</w:t>
      </w:r>
      <w:r w:rsidRPr="00BF5B3B">
        <w:rPr>
          <w:rFonts w:hint="eastAsia"/>
          <w:bCs/>
        </w:rPr>
        <w:t>本仕様書に</w:t>
      </w:r>
      <w:r w:rsidR="00920569" w:rsidRPr="00BF5B3B">
        <w:rPr>
          <w:rFonts w:hint="eastAsia"/>
          <w:bCs/>
        </w:rPr>
        <w:t>規定しない。ただし、カスタマイズの発生源になっている場合等についてはこの限りでない。</w:t>
      </w:r>
    </w:p>
    <w:p w14:paraId="50826510" w14:textId="191BEBA6" w:rsidR="00920569" w:rsidRPr="00BF5B3B" w:rsidRDefault="00920569" w:rsidP="00920569">
      <w:pPr>
        <w:jc w:val="both"/>
        <w:rPr>
          <w:bCs/>
        </w:rPr>
      </w:pPr>
    </w:p>
    <w:p w14:paraId="3B694948" w14:textId="47CD3D0A" w:rsidR="00B54DAF" w:rsidRPr="00BF5B3B" w:rsidRDefault="00DF0EE0" w:rsidP="00157EF0">
      <w:pPr>
        <w:jc w:val="both"/>
        <w:rPr>
          <w:bCs/>
        </w:rPr>
      </w:pPr>
      <w:r w:rsidRPr="00BF5B3B">
        <w:rPr>
          <w:rFonts w:hint="eastAsia"/>
          <w:bCs/>
        </w:rPr>
        <w:t>画面要件等として、</w:t>
      </w:r>
      <w:r w:rsidR="00B54DAF" w:rsidRPr="00BF5B3B">
        <w:rPr>
          <w:rFonts w:hint="eastAsia"/>
          <w:bCs/>
        </w:rPr>
        <w:t>具体的には、以下のようなものを想定</w:t>
      </w:r>
      <w:r w:rsidR="007B124A" w:rsidRPr="00BF5B3B">
        <w:rPr>
          <w:rFonts w:hint="eastAsia"/>
          <w:bCs/>
        </w:rPr>
        <w:t>している</w:t>
      </w:r>
      <w:r w:rsidR="00B54DAF" w:rsidRPr="00BF5B3B">
        <w:rPr>
          <w:rFonts w:hint="eastAsia"/>
          <w:bCs/>
        </w:rPr>
        <w:t>。</w:t>
      </w:r>
    </w:p>
    <w:p w14:paraId="353C24C6" w14:textId="782C7F79" w:rsidR="00B54DAF" w:rsidRPr="00BF5B3B" w:rsidRDefault="00B54DAF" w:rsidP="00E67894">
      <w:pPr>
        <w:pStyle w:val="ac"/>
        <w:numPr>
          <w:ilvl w:val="0"/>
          <w:numId w:val="11"/>
        </w:numPr>
        <w:ind w:leftChars="0" w:firstLineChars="0"/>
        <w:jc w:val="both"/>
        <w:rPr>
          <w:bCs/>
        </w:rPr>
      </w:pPr>
      <w:r w:rsidRPr="00BF5B3B">
        <w:rPr>
          <w:bCs/>
        </w:rPr>
        <w:t>対象者特定後、詳細情報表示をワンクリックで確認できるなどの画面表示に</w:t>
      </w:r>
      <w:r w:rsidR="00B105C3" w:rsidRPr="00BF5B3B">
        <w:rPr>
          <w:rFonts w:hint="eastAsia"/>
          <w:bCs/>
        </w:rPr>
        <w:t>係る</w:t>
      </w:r>
      <w:r w:rsidRPr="00BF5B3B">
        <w:rPr>
          <w:bCs/>
        </w:rPr>
        <w:t>要件</w:t>
      </w:r>
    </w:p>
    <w:p w14:paraId="72E3C8EA" w14:textId="29FE51B9" w:rsidR="00B54DAF" w:rsidRPr="00BF5B3B" w:rsidRDefault="00B54DAF" w:rsidP="00E67894">
      <w:pPr>
        <w:pStyle w:val="ac"/>
        <w:numPr>
          <w:ilvl w:val="0"/>
          <w:numId w:val="11"/>
        </w:numPr>
        <w:ind w:leftChars="0" w:firstLineChars="0"/>
        <w:jc w:val="both"/>
        <w:rPr>
          <w:bCs/>
        </w:rPr>
      </w:pPr>
      <w:r w:rsidRPr="00BF5B3B">
        <w:rPr>
          <w:bCs/>
        </w:rPr>
        <w:t>処理に注意が必要な対象者を色やポップアップで注意喚起するなどのユーザーインターフェースに</w:t>
      </w:r>
      <w:r w:rsidR="00B105C3" w:rsidRPr="00BF5B3B">
        <w:rPr>
          <w:rFonts w:hint="eastAsia"/>
          <w:bCs/>
        </w:rPr>
        <w:t>係る</w:t>
      </w:r>
      <w:r w:rsidRPr="00BF5B3B">
        <w:rPr>
          <w:bCs/>
        </w:rPr>
        <w:t>要件</w:t>
      </w:r>
    </w:p>
    <w:p w14:paraId="15FCA44F" w14:textId="0A44DB8B" w:rsidR="007D3E1D" w:rsidRPr="00BF5B3B" w:rsidRDefault="00DE3D4F" w:rsidP="00157EF0">
      <w:pPr>
        <w:pStyle w:val="ac"/>
        <w:numPr>
          <w:ilvl w:val="0"/>
          <w:numId w:val="11"/>
        </w:numPr>
        <w:ind w:leftChars="0" w:firstLineChars="0"/>
        <w:jc w:val="both"/>
        <w:rPr>
          <w:bCs/>
        </w:rPr>
      </w:pPr>
      <w:r w:rsidRPr="00BF5B3B">
        <w:rPr>
          <w:bCs/>
        </w:rPr>
        <w:t>アプリケーション・画面を同時に複数起動できる</w:t>
      </w:r>
      <w:r w:rsidRPr="00BF5B3B">
        <w:rPr>
          <w:rFonts w:hint="eastAsia"/>
          <w:bCs/>
        </w:rPr>
        <w:t>、</w:t>
      </w:r>
      <w:r w:rsidR="00B54DAF" w:rsidRPr="00BF5B3B">
        <w:rPr>
          <w:bCs/>
        </w:rPr>
        <w:t>マウス操作だけで</w:t>
      </w:r>
      <w:r w:rsidR="00B12AD3">
        <w:rPr>
          <w:rFonts w:hint="eastAsia"/>
          <w:bCs/>
        </w:rPr>
        <w:t>は</w:t>
      </w:r>
      <w:r w:rsidR="00B54DAF" w:rsidRPr="00BF5B3B">
        <w:rPr>
          <w:bCs/>
        </w:rPr>
        <w:t>なくファンクションキーなどによって入力できるなどの操作性に</w:t>
      </w:r>
      <w:r w:rsidR="00B105C3" w:rsidRPr="00BF5B3B">
        <w:rPr>
          <w:rFonts w:hint="eastAsia"/>
          <w:bCs/>
        </w:rPr>
        <w:t>係る</w:t>
      </w:r>
      <w:r w:rsidR="00B54DAF" w:rsidRPr="00BF5B3B">
        <w:rPr>
          <w:bCs/>
        </w:rPr>
        <w:t>要件</w:t>
      </w:r>
    </w:p>
    <w:p w14:paraId="0E5660C4" w14:textId="18EE30F6" w:rsidR="00920569" w:rsidRPr="00BF5B3B" w:rsidRDefault="00920569" w:rsidP="00157EF0">
      <w:pPr>
        <w:jc w:val="both"/>
        <w:rPr>
          <w:rFonts w:asciiTheme="majorHAnsi" w:eastAsiaTheme="majorHAnsi" w:hAnsiTheme="majorHAnsi"/>
          <w:bCs/>
        </w:rPr>
      </w:pPr>
    </w:p>
    <w:p w14:paraId="22CAF501" w14:textId="1DBFD5AE" w:rsidR="00920569" w:rsidRPr="00BF5B3B" w:rsidRDefault="006C3E9E" w:rsidP="00D47D02">
      <w:pPr>
        <w:pStyle w:val="30"/>
        <w:numPr>
          <w:ilvl w:val="0"/>
          <w:numId w:val="0"/>
        </w:numPr>
        <w:ind w:left="709"/>
      </w:pPr>
      <w:bookmarkStart w:id="31" w:name="_Toc70442280"/>
      <w:bookmarkStart w:id="32" w:name="_Toc71204713"/>
      <w:bookmarkStart w:id="33" w:name="_Toc160004340"/>
      <w:r w:rsidRPr="00BF5B3B">
        <w:rPr>
          <w:rFonts w:hint="eastAsia"/>
        </w:rPr>
        <w:lastRenderedPageBreak/>
        <w:t>（４）デジタル社会を見据えた対応</w:t>
      </w:r>
      <w:bookmarkEnd w:id="31"/>
      <w:bookmarkEnd w:id="32"/>
      <w:bookmarkEnd w:id="33"/>
    </w:p>
    <w:p w14:paraId="286FB2CD" w14:textId="7B7DF37E" w:rsidR="00140971" w:rsidRDefault="00140971" w:rsidP="00140971">
      <w:pPr>
        <w:jc w:val="both"/>
        <w:rPr>
          <w:bCs/>
        </w:rPr>
      </w:pPr>
      <w:r w:rsidRPr="00140971">
        <w:rPr>
          <w:rFonts w:hint="eastAsia"/>
          <w:bCs/>
        </w:rPr>
        <w:t>本仕様書では、電子化・ペーパーレス化も含め、これからのデジタル社会のあるべき姿を視野に入れつつ、現行制度の下で多くの地方公共団体が支障なく対応できる要件について、できる限り仕様に盛り込んでいる。</w:t>
      </w:r>
    </w:p>
    <w:p w14:paraId="68421ACA" w14:textId="07A1693F" w:rsidR="007C6E98" w:rsidRPr="00140971" w:rsidRDefault="00106C03" w:rsidP="00140971">
      <w:pPr>
        <w:jc w:val="both"/>
        <w:rPr>
          <w:bCs/>
        </w:rPr>
      </w:pPr>
      <w:r>
        <w:rPr>
          <w:rFonts w:hint="eastAsia"/>
          <w:bCs/>
        </w:rPr>
        <w:t>なお、</w:t>
      </w:r>
      <w:r w:rsidR="007C6E98">
        <w:rPr>
          <w:rFonts w:hint="eastAsia"/>
          <w:bCs/>
        </w:rPr>
        <w:t>在外選挙</w:t>
      </w:r>
      <w:r w:rsidR="00574F4D">
        <w:rPr>
          <w:rFonts w:hint="eastAsia"/>
          <w:bCs/>
        </w:rPr>
        <w:t>管理サブユニットと外務省の所管する</w:t>
      </w:r>
      <w:r w:rsidR="00574F4D" w:rsidRPr="00574F4D">
        <w:rPr>
          <w:rFonts w:hint="eastAsia"/>
          <w:bCs/>
        </w:rPr>
        <w:t>在外住所意見照会システム</w:t>
      </w:r>
      <w:r w:rsidR="00574F4D">
        <w:rPr>
          <w:rFonts w:hint="eastAsia"/>
          <w:bCs/>
        </w:rPr>
        <w:t>との連携については、引き続き検討課題とする。</w:t>
      </w:r>
    </w:p>
    <w:p w14:paraId="1B4B5F2B" w14:textId="29F328FA" w:rsidR="00D034D2" w:rsidRDefault="00140971" w:rsidP="00D034D2">
      <w:pPr>
        <w:jc w:val="both"/>
        <w:rPr>
          <w:bCs/>
        </w:rPr>
      </w:pPr>
      <w:r w:rsidRPr="00140971">
        <w:rPr>
          <w:rFonts w:hint="eastAsia"/>
          <w:bCs/>
        </w:rPr>
        <w:t>デジタル社会の実現を見据えれば、地方行政の実務や業務システムの前提となる制度自体を見直すべきという考え方もあり得るが、制度自体の検討・見直しは一朝一夕にできるものではなく</w:t>
      </w:r>
      <w:r>
        <w:rPr>
          <w:rFonts w:hint="eastAsia"/>
          <w:bCs/>
        </w:rPr>
        <w:t>、</w:t>
      </w:r>
      <w:r w:rsidRPr="00140971">
        <w:rPr>
          <w:rFonts w:hint="eastAsia"/>
          <w:bCs/>
        </w:rPr>
        <w:t>標準化の実現が更に先に延びることになることから、この点において本仕様書は</w:t>
      </w:r>
      <w:r w:rsidR="00B3659A">
        <w:rPr>
          <w:rFonts w:hint="eastAsia"/>
          <w:bCs/>
        </w:rPr>
        <w:t>現在の実務をベースとしている</w:t>
      </w:r>
      <w:r w:rsidRPr="00140971">
        <w:rPr>
          <w:rFonts w:hint="eastAsia"/>
          <w:bCs/>
        </w:rPr>
        <w:t>。</w:t>
      </w:r>
    </w:p>
    <w:p w14:paraId="021C8232" w14:textId="4B1095D2" w:rsidR="00920569" w:rsidRPr="00BF5B3B" w:rsidRDefault="00D034D2" w:rsidP="00D034D2">
      <w:pPr>
        <w:jc w:val="both"/>
        <w:rPr>
          <w:bCs/>
        </w:rPr>
      </w:pPr>
      <w:r>
        <w:rPr>
          <w:rFonts w:hint="eastAsia"/>
          <w:bCs/>
        </w:rPr>
        <w:t>このため、</w:t>
      </w:r>
      <w:r w:rsidR="00B3659A">
        <w:rPr>
          <w:rFonts w:hint="eastAsia"/>
          <w:bCs/>
        </w:rPr>
        <w:t>本仕様書の作成後、地方行政の実務や業務システムの前提となる</w:t>
      </w:r>
      <w:r w:rsidR="00B3659A" w:rsidRPr="00BF5B3B">
        <w:rPr>
          <w:rFonts w:hint="eastAsia"/>
          <w:bCs/>
        </w:rPr>
        <w:t>制度</w:t>
      </w:r>
      <w:r w:rsidR="00B3659A">
        <w:rPr>
          <w:rFonts w:hint="eastAsia"/>
          <w:bCs/>
        </w:rPr>
        <w:t>の見直しがなされれば、</w:t>
      </w:r>
      <w:r w:rsidR="006E2B07">
        <w:rPr>
          <w:rFonts w:hint="eastAsia"/>
          <w:bCs/>
        </w:rPr>
        <w:t>これらの見直しとともに</w:t>
      </w:r>
      <w:r w:rsidR="006E2B07" w:rsidRPr="00BF5B3B">
        <w:rPr>
          <w:rFonts w:hint="eastAsia"/>
          <w:bCs/>
        </w:rPr>
        <w:t>本仕様書を改定していくことが求められる。</w:t>
      </w:r>
    </w:p>
    <w:p w14:paraId="622E17D7" w14:textId="77777777" w:rsidR="005F48B0" w:rsidRPr="00BF5B3B" w:rsidRDefault="005F48B0" w:rsidP="006D1F95">
      <w:pPr>
        <w:jc w:val="both"/>
        <w:rPr>
          <w:bCs/>
        </w:rPr>
      </w:pPr>
    </w:p>
    <w:p w14:paraId="1ABB601A" w14:textId="64B6A446" w:rsidR="000F0BE3" w:rsidRPr="00BF5B3B" w:rsidRDefault="000F0BE3" w:rsidP="000F0BE3">
      <w:pPr>
        <w:pStyle w:val="20"/>
        <w:rPr>
          <w:rFonts w:ascii="ＭＳ 明朝" w:hAnsi="ＭＳ 明朝"/>
        </w:rPr>
      </w:pPr>
      <w:bookmarkStart w:id="34" w:name="_Toc160004341"/>
      <w:r w:rsidRPr="00BF5B3B">
        <w:rPr>
          <w:rFonts w:ascii="ＭＳ 明朝" w:hAnsi="ＭＳ 明朝" w:hint="eastAsia"/>
        </w:rPr>
        <w:t>１－</w:t>
      </w:r>
      <w:r w:rsidR="00A924BF">
        <w:rPr>
          <w:rFonts w:ascii="ＭＳ 明朝" w:hAnsi="ＭＳ 明朝" w:hint="eastAsia"/>
        </w:rPr>
        <w:t>３</w:t>
      </w:r>
      <w:r w:rsidRPr="00BF5B3B">
        <w:rPr>
          <w:rFonts w:ascii="ＭＳ 明朝" w:hAnsi="ＭＳ 明朝" w:hint="eastAsia"/>
        </w:rPr>
        <w:t xml:space="preserve">　本仕様書の内容</w:t>
      </w:r>
      <w:bookmarkEnd w:id="34"/>
    </w:p>
    <w:p w14:paraId="2162982C" w14:textId="77777777" w:rsidR="00920569" w:rsidRPr="00BF5B3B" w:rsidRDefault="00920569" w:rsidP="00D47D02">
      <w:pPr>
        <w:pStyle w:val="30"/>
        <w:numPr>
          <w:ilvl w:val="0"/>
          <w:numId w:val="0"/>
        </w:numPr>
        <w:ind w:left="709"/>
      </w:pPr>
      <w:bookmarkStart w:id="35" w:name="_Toc70442282"/>
      <w:bookmarkStart w:id="36" w:name="_Toc71204715"/>
      <w:bookmarkStart w:id="37" w:name="_Toc50709773"/>
      <w:bookmarkStart w:id="38" w:name="_Toc160004342"/>
      <w:r w:rsidRPr="00BF5B3B">
        <w:rPr>
          <w:rFonts w:hint="eastAsia"/>
        </w:rPr>
        <w:t>（１）本仕様書の構成</w:t>
      </w:r>
      <w:bookmarkEnd w:id="35"/>
      <w:bookmarkEnd w:id="36"/>
      <w:bookmarkEnd w:id="38"/>
    </w:p>
    <w:bookmarkEnd w:id="37"/>
    <w:p w14:paraId="5E74887B" w14:textId="4DC8ED11" w:rsidR="00920569" w:rsidRPr="00BF5B3B" w:rsidRDefault="00920569" w:rsidP="00920569">
      <w:pPr>
        <w:jc w:val="both"/>
        <w:rPr>
          <w:bCs/>
        </w:rPr>
      </w:pPr>
      <w:r w:rsidRPr="00BF5B3B">
        <w:rPr>
          <w:rFonts w:hint="eastAsia"/>
          <w:bCs/>
        </w:rPr>
        <w:t>第１章では、本仕様書の背景、対象及び内容について記載している。</w:t>
      </w:r>
    </w:p>
    <w:p w14:paraId="43D59932" w14:textId="47FB28C9" w:rsidR="00920569" w:rsidRPr="00BF5B3B" w:rsidRDefault="00920569" w:rsidP="00920569">
      <w:pPr>
        <w:jc w:val="both"/>
        <w:rPr>
          <w:bCs/>
        </w:rPr>
      </w:pPr>
      <w:r w:rsidRPr="00BF5B3B">
        <w:rPr>
          <w:rFonts w:hint="eastAsia"/>
          <w:bCs/>
        </w:rPr>
        <w:t>第</w:t>
      </w:r>
      <w:r w:rsidR="00C255F2" w:rsidRPr="00BF5B3B">
        <w:rPr>
          <w:rFonts w:hint="eastAsia"/>
          <w:bCs/>
        </w:rPr>
        <w:t>２</w:t>
      </w:r>
      <w:r w:rsidRPr="00BF5B3B">
        <w:rPr>
          <w:rFonts w:hint="eastAsia"/>
          <w:bCs/>
        </w:rPr>
        <w:t>章では、</w:t>
      </w:r>
      <w:r w:rsidR="00205FB1" w:rsidRPr="00BF5B3B">
        <w:rPr>
          <w:rFonts w:hint="eastAsia"/>
          <w:bCs/>
        </w:rPr>
        <w:t>業務フロー</w:t>
      </w:r>
      <w:r w:rsidR="004D03FD">
        <w:rPr>
          <w:rFonts w:hint="eastAsia"/>
          <w:bCs/>
        </w:rPr>
        <w:t>及び</w:t>
      </w:r>
      <w:r w:rsidR="00205FB1" w:rsidRPr="00BF5B3B">
        <w:rPr>
          <w:rFonts w:hint="eastAsia"/>
          <w:bCs/>
        </w:rPr>
        <w:t>ツリー図を記載している。業務フローは、</w:t>
      </w:r>
      <w:r w:rsidRPr="00BF5B3B">
        <w:rPr>
          <w:rFonts w:hint="eastAsia"/>
          <w:bCs/>
        </w:rPr>
        <w:t>第</w:t>
      </w:r>
      <w:r w:rsidR="00C255F2" w:rsidRPr="00BF5B3B">
        <w:rPr>
          <w:rFonts w:hint="eastAsia"/>
          <w:bCs/>
        </w:rPr>
        <w:t>３</w:t>
      </w:r>
      <w:r w:rsidRPr="00BF5B3B">
        <w:rPr>
          <w:rFonts w:hint="eastAsia"/>
          <w:bCs/>
        </w:rPr>
        <w:t>章で規定する機能要件が業務上どのように位置づけられ、有効に機能するかについて</w:t>
      </w:r>
      <w:r w:rsidR="00A02D8E">
        <w:rPr>
          <w:rFonts w:hint="eastAsia"/>
          <w:bCs/>
        </w:rPr>
        <w:t>地方公共団体</w:t>
      </w:r>
      <w:r w:rsidRPr="00BF5B3B">
        <w:rPr>
          <w:rFonts w:hint="eastAsia"/>
          <w:bCs/>
        </w:rPr>
        <w:t>及び事業者の共通理解を促すため、それらに対応したモデル的な業務フローを示している。ここで示</w:t>
      </w:r>
      <w:r w:rsidR="00B105C3" w:rsidRPr="00BF5B3B">
        <w:rPr>
          <w:rFonts w:hint="eastAsia"/>
          <w:bCs/>
        </w:rPr>
        <w:t>す</w:t>
      </w:r>
      <w:r w:rsidRPr="00BF5B3B">
        <w:rPr>
          <w:rFonts w:hint="eastAsia"/>
          <w:bCs/>
        </w:rPr>
        <w:t>業務フローは、各</w:t>
      </w:r>
      <w:r w:rsidR="00A02D8E">
        <w:rPr>
          <w:rFonts w:hint="eastAsia"/>
          <w:bCs/>
        </w:rPr>
        <w:t>地方公共団体</w:t>
      </w:r>
      <w:r w:rsidRPr="00BF5B3B">
        <w:rPr>
          <w:rFonts w:hint="eastAsia"/>
          <w:bCs/>
        </w:rPr>
        <w:t>における</w:t>
      </w:r>
      <w:r w:rsidR="00C255F2" w:rsidRPr="00BF5B3B">
        <w:rPr>
          <w:rFonts w:hint="eastAsia"/>
          <w:bCs/>
        </w:rPr>
        <w:t>実際の</w:t>
      </w:r>
      <w:r w:rsidRPr="00BF5B3B">
        <w:rPr>
          <w:rFonts w:hint="eastAsia"/>
          <w:bCs/>
        </w:rPr>
        <w:t>業務フローを拘束するものではないが、現在の業務フローでは、本仕様書における機能要件どおりの機能で業務を行うことが難しいと考える</w:t>
      </w:r>
      <w:r w:rsidR="00A02D8E">
        <w:rPr>
          <w:rFonts w:hint="eastAsia"/>
          <w:bCs/>
        </w:rPr>
        <w:t>地方公共団体</w:t>
      </w:r>
      <w:r w:rsidRPr="00BF5B3B">
        <w:rPr>
          <w:rFonts w:hint="eastAsia"/>
          <w:bCs/>
        </w:rPr>
        <w:t>は、現在の業務フローを本仕様書に示す業務フロー</w:t>
      </w:r>
      <w:r w:rsidR="006D67E9" w:rsidRPr="00BF5B3B">
        <w:rPr>
          <w:rFonts w:hint="eastAsia"/>
          <w:bCs/>
        </w:rPr>
        <w:t>を参考に見直す</w:t>
      </w:r>
      <w:r w:rsidRPr="00BF5B3B">
        <w:rPr>
          <w:rFonts w:hint="eastAsia"/>
          <w:bCs/>
        </w:rPr>
        <w:t>ことで、本仕様書における機能要件どおりの機能で業務を行うことが期待される。</w:t>
      </w:r>
      <w:r w:rsidR="00205FB1" w:rsidRPr="00BF5B3B">
        <w:rPr>
          <w:rFonts w:hint="eastAsia"/>
          <w:bCs/>
        </w:rPr>
        <w:t>ツリー図は、機能要件の一覧性を高め、標準化の対象となる業務を明確化するため、業務フローに紐づいた形式で記載している。</w:t>
      </w:r>
    </w:p>
    <w:p w14:paraId="7462FA7D" w14:textId="5B2F283C" w:rsidR="00920569" w:rsidRPr="00BF5B3B" w:rsidRDefault="00920569" w:rsidP="00920569">
      <w:pPr>
        <w:jc w:val="both"/>
        <w:rPr>
          <w:bCs/>
        </w:rPr>
      </w:pPr>
      <w:r w:rsidRPr="00BF5B3B">
        <w:rPr>
          <w:rFonts w:hint="eastAsia"/>
          <w:bCs/>
        </w:rPr>
        <w:t>第</w:t>
      </w:r>
      <w:r w:rsidR="00C255F2" w:rsidRPr="00BF5B3B">
        <w:rPr>
          <w:rFonts w:hint="eastAsia"/>
          <w:bCs/>
        </w:rPr>
        <w:t>３</w:t>
      </w:r>
      <w:r w:rsidRPr="00BF5B3B">
        <w:rPr>
          <w:rFonts w:hint="eastAsia"/>
          <w:bCs/>
        </w:rPr>
        <w:t>章、第</w:t>
      </w:r>
      <w:r w:rsidR="00C255F2" w:rsidRPr="00BF5B3B">
        <w:rPr>
          <w:rFonts w:hint="eastAsia"/>
          <w:bCs/>
        </w:rPr>
        <w:t>４</w:t>
      </w:r>
      <w:r w:rsidRPr="00BF5B3B">
        <w:rPr>
          <w:rFonts w:hint="eastAsia"/>
          <w:bCs/>
        </w:rPr>
        <w:t>章</w:t>
      </w:r>
      <w:r w:rsidR="00C51A0A" w:rsidRPr="00BF5B3B">
        <w:rPr>
          <w:rFonts w:hint="eastAsia"/>
          <w:bCs/>
        </w:rPr>
        <w:t>及び</w:t>
      </w:r>
      <w:r w:rsidRPr="00BF5B3B">
        <w:rPr>
          <w:rFonts w:hint="eastAsia"/>
          <w:bCs/>
        </w:rPr>
        <w:t>第</w:t>
      </w:r>
      <w:r w:rsidR="00C255F2" w:rsidRPr="00BF5B3B">
        <w:rPr>
          <w:rFonts w:hint="eastAsia"/>
          <w:bCs/>
        </w:rPr>
        <w:t>５</w:t>
      </w:r>
      <w:r w:rsidRPr="00BF5B3B">
        <w:rPr>
          <w:rFonts w:hint="eastAsia"/>
          <w:bCs/>
        </w:rPr>
        <w:t>章</w:t>
      </w:r>
      <w:r w:rsidR="00C51A0A" w:rsidRPr="00BF5B3B">
        <w:rPr>
          <w:rFonts w:hint="eastAsia"/>
          <w:bCs/>
        </w:rPr>
        <w:t>で</w:t>
      </w:r>
      <w:r w:rsidRPr="00BF5B3B">
        <w:rPr>
          <w:rFonts w:hint="eastAsia"/>
          <w:bCs/>
        </w:rPr>
        <w:t>は、それぞれ、</w:t>
      </w:r>
      <w:r w:rsidR="00B40983" w:rsidRPr="00BF5B3B">
        <w:rPr>
          <w:rFonts w:hint="eastAsia"/>
          <w:bCs/>
        </w:rPr>
        <w:t>選挙人名簿管理</w:t>
      </w:r>
      <w:r w:rsidRPr="00BF5B3B">
        <w:rPr>
          <w:rFonts w:hint="eastAsia"/>
          <w:bCs/>
        </w:rPr>
        <w:t>システムが備えるべき機能要件、帳票要件、</w:t>
      </w:r>
      <w:r w:rsidR="00A93C2F" w:rsidRPr="00BF5B3B">
        <w:rPr>
          <w:rFonts w:hint="eastAsia"/>
          <w:bCs/>
        </w:rPr>
        <w:t>データ</w:t>
      </w:r>
      <w:r w:rsidRPr="00BF5B3B">
        <w:rPr>
          <w:rFonts w:hint="eastAsia"/>
          <w:bCs/>
        </w:rPr>
        <w:t>要件</w:t>
      </w:r>
      <w:r w:rsidR="00C51A0A" w:rsidRPr="00BF5B3B">
        <w:rPr>
          <w:rFonts w:hint="eastAsia"/>
          <w:bCs/>
        </w:rPr>
        <w:t>・連携要件</w:t>
      </w:r>
      <w:r w:rsidRPr="00BF5B3B">
        <w:rPr>
          <w:rFonts w:hint="eastAsia"/>
          <w:bCs/>
        </w:rPr>
        <w:t>及び非機能要件について記載している。「（２）標準準拠の基準」にあるように、これらの章が、パッケージシステムが本仕様書に準拠するための判断基準となるものであり、言わば本仕様書の本体部分である。</w:t>
      </w:r>
    </w:p>
    <w:p w14:paraId="143079C2" w14:textId="7ED279E7" w:rsidR="00920569" w:rsidRPr="00BF5B3B" w:rsidRDefault="00920569" w:rsidP="00920569">
      <w:pPr>
        <w:jc w:val="both"/>
        <w:rPr>
          <w:rFonts w:asciiTheme="majorEastAsia" w:eastAsiaTheme="majorEastAsia" w:hAnsiTheme="majorEastAsia"/>
          <w:bCs/>
        </w:rPr>
      </w:pPr>
      <w:r w:rsidRPr="00BF5B3B">
        <w:rPr>
          <w:rFonts w:hint="eastAsia"/>
          <w:bCs/>
        </w:rPr>
        <w:t>第</w:t>
      </w:r>
      <w:r w:rsidR="00C51A0A" w:rsidRPr="00BF5B3B">
        <w:rPr>
          <w:rFonts w:hint="eastAsia"/>
          <w:bCs/>
        </w:rPr>
        <w:t>６</w:t>
      </w:r>
      <w:r w:rsidRPr="00BF5B3B">
        <w:rPr>
          <w:rFonts w:hint="eastAsia"/>
          <w:bCs/>
        </w:rPr>
        <w:t>章では、本仕様書において用いている用語について、解釈の紛れがないよう、定義している。</w:t>
      </w:r>
    </w:p>
    <w:p w14:paraId="22BBD421" w14:textId="77777777" w:rsidR="00920569" w:rsidRPr="00BF5B3B" w:rsidRDefault="00920569" w:rsidP="00920569">
      <w:pPr>
        <w:jc w:val="both"/>
        <w:rPr>
          <w:rFonts w:asciiTheme="minorEastAsia" w:eastAsiaTheme="minorEastAsia" w:hAnsiTheme="minorEastAsia"/>
          <w:bCs/>
        </w:rPr>
      </w:pPr>
    </w:p>
    <w:p w14:paraId="1AC5C8DD" w14:textId="77777777" w:rsidR="00920569" w:rsidRPr="00BF5B3B" w:rsidRDefault="00920569" w:rsidP="00D47D02">
      <w:pPr>
        <w:pStyle w:val="30"/>
        <w:numPr>
          <w:ilvl w:val="0"/>
          <w:numId w:val="0"/>
        </w:numPr>
        <w:ind w:left="709"/>
      </w:pPr>
      <w:bookmarkStart w:id="39" w:name="_Toc70442283"/>
      <w:bookmarkStart w:id="40" w:name="_Toc71204716"/>
      <w:bookmarkStart w:id="41" w:name="_Toc50709774"/>
      <w:bookmarkStart w:id="42" w:name="_Toc160004343"/>
      <w:r w:rsidRPr="00BF5B3B">
        <w:rPr>
          <w:rFonts w:hint="eastAsia"/>
        </w:rPr>
        <w:lastRenderedPageBreak/>
        <w:t>（２）標準準拠の基準</w:t>
      </w:r>
      <w:bookmarkEnd w:id="39"/>
      <w:bookmarkEnd w:id="40"/>
      <w:bookmarkEnd w:id="42"/>
    </w:p>
    <w:bookmarkEnd w:id="41"/>
    <w:p w14:paraId="30B775B7" w14:textId="09588FC6" w:rsidR="00920569" w:rsidRDefault="00920569" w:rsidP="00920569">
      <w:pPr>
        <w:jc w:val="both"/>
        <w:rPr>
          <w:bCs/>
        </w:rPr>
      </w:pPr>
      <w:r w:rsidRPr="00BF5B3B">
        <w:rPr>
          <w:rFonts w:hint="eastAsia"/>
          <w:bCs/>
        </w:rPr>
        <w:t>本仕様書の対象は地域情報プラットフォーム標準仕様における</w:t>
      </w:r>
      <w:r w:rsidR="00327CFA" w:rsidRPr="00BF5B3B">
        <w:rPr>
          <w:rFonts w:hint="eastAsia"/>
          <w:bCs/>
        </w:rPr>
        <w:t>選挙人名簿管理</w:t>
      </w:r>
      <w:r w:rsidRPr="00BF5B3B">
        <w:rPr>
          <w:rFonts w:hint="eastAsia"/>
          <w:bCs/>
        </w:rPr>
        <w:t>ユニットを基本としており、この対象範囲において定義すべき機能について、【実装すべき機能】</w:t>
      </w:r>
      <w:r w:rsidR="00563C00">
        <w:rPr>
          <w:rFonts w:hint="eastAsia"/>
          <w:bCs/>
        </w:rPr>
        <w:t>及び</w:t>
      </w:r>
      <w:r w:rsidRPr="00BF5B3B">
        <w:rPr>
          <w:rFonts w:hint="eastAsia"/>
          <w:bCs/>
        </w:rPr>
        <w:t>【実装してもしなくても良い機能】の</w:t>
      </w:r>
      <w:r w:rsidR="00B40983" w:rsidRPr="00BF5B3B">
        <w:rPr>
          <w:rFonts w:hint="eastAsia"/>
          <w:bCs/>
        </w:rPr>
        <w:t>２</w:t>
      </w:r>
      <w:r w:rsidRPr="00BF5B3B">
        <w:rPr>
          <w:rFonts w:hint="eastAsia"/>
          <w:bCs/>
        </w:rPr>
        <w:t>類型に分類した。</w:t>
      </w:r>
      <w:r w:rsidR="00B6616F" w:rsidRPr="00BF5B3B">
        <w:rPr>
          <w:rFonts w:hint="eastAsia"/>
          <w:bCs/>
        </w:rPr>
        <w:t>【実装すべき機能】及び【実装してもしなくても良い機能】に記載された内容において解釈が分かれる可能性のあるも</w:t>
      </w:r>
      <w:r w:rsidR="006978AF" w:rsidRPr="00BF5B3B">
        <w:rPr>
          <w:rFonts w:hint="eastAsia"/>
          <w:bCs/>
        </w:rPr>
        <w:t>のや、検討過程において有用性を認められなかった機能については、</w:t>
      </w:r>
      <w:r w:rsidR="00B6616F" w:rsidRPr="00BF5B3B">
        <w:rPr>
          <w:rFonts w:hint="eastAsia"/>
          <w:bCs/>
        </w:rPr>
        <w:t>「</w:t>
      </w:r>
      <w:r w:rsidR="002B7AE5" w:rsidRPr="002B7AE5">
        <w:rPr>
          <w:rFonts w:hint="eastAsia"/>
          <w:bCs/>
        </w:rPr>
        <w:t>要件の考え方・理由</w:t>
      </w:r>
      <w:r w:rsidR="00B6616F" w:rsidRPr="00BF5B3B">
        <w:rPr>
          <w:rFonts w:hint="eastAsia"/>
          <w:bCs/>
        </w:rPr>
        <w:t>」にてただし書きを付記している。また、</w:t>
      </w:r>
      <w:r w:rsidRPr="00BF5B3B">
        <w:rPr>
          <w:rFonts w:hint="eastAsia"/>
          <w:bCs/>
        </w:rPr>
        <w:t>可能な限り</w:t>
      </w:r>
      <w:r w:rsidR="00B40983" w:rsidRPr="00BF5B3B">
        <w:rPr>
          <w:rFonts w:hint="eastAsia"/>
          <w:bCs/>
        </w:rPr>
        <w:t>２</w:t>
      </w:r>
      <w:r w:rsidRPr="00BF5B3B">
        <w:rPr>
          <w:rFonts w:hint="eastAsia"/>
          <w:bCs/>
        </w:rPr>
        <w:t>類型のいずれに該当するか分類をした上で、定義すべき機能の範囲内で分類されていない機能は、カスタマイズ抑制</w:t>
      </w:r>
      <w:r w:rsidR="00563C00">
        <w:rPr>
          <w:rFonts w:hint="eastAsia"/>
          <w:bCs/>
        </w:rPr>
        <w:t>及び</w:t>
      </w:r>
      <w:r w:rsidRPr="00BF5B3B">
        <w:rPr>
          <w:rFonts w:hint="eastAsia"/>
          <w:bCs/>
        </w:rPr>
        <w:t>ベンダ移行の円滑化の観点から、実装しないものと</w:t>
      </w:r>
      <w:r w:rsidR="00B6616F" w:rsidRPr="00BF5B3B">
        <w:rPr>
          <w:rFonts w:hint="eastAsia"/>
          <w:bCs/>
        </w:rPr>
        <w:t>する</w:t>
      </w:r>
      <w:r w:rsidRPr="00BF5B3B">
        <w:rPr>
          <w:rFonts w:hint="eastAsia"/>
          <w:bCs/>
        </w:rPr>
        <w:t>。</w:t>
      </w:r>
    </w:p>
    <w:p w14:paraId="786B4E4C" w14:textId="04D47F28" w:rsidR="00C749F5" w:rsidRPr="00BF5B3B" w:rsidRDefault="00C749F5" w:rsidP="00024AE2">
      <w:pPr>
        <w:jc w:val="both"/>
        <w:rPr>
          <w:bCs/>
        </w:rPr>
      </w:pPr>
      <w:r>
        <w:rPr>
          <w:rFonts w:hint="eastAsia"/>
          <w:bCs/>
        </w:rPr>
        <w:t>なお、</w:t>
      </w:r>
      <w:r w:rsidRPr="00C749F5">
        <w:rPr>
          <w:rFonts w:hint="eastAsia"/>
          <w:bCs/>
        </w:rPr>
        <w:t>他業務における標準仕様書</w:t>
      </w:r>
      <w:r w:rsidR="000357C9">
        <w:rPr>
          <w:rFonts w:hint="eastAsia"/>
          <w:bCs/>
        </w:rPr>
        <w:t>で</w:t>
      </w:r>
      <w:r w:rsidRPr="00C749F5">
        <w:rPr>
          <w:rFonts w:hint="eastAsia"/>
          <w:bCs/>
        </w:rPr>
        <w:t>は</w:t>
      </w:r>
      <w:r w:rsidR="003421A8" w:rsidRPr="00BF5B3B">
        <w:rPr>
          <w:rFonts w:hint="eastAsia"/>
          <w:bCs/>
        </w:rPr>
        <w:t>【実装すべき機能】及び【実装してもしなくても良い機能】</w:t>
      </w:r>
      <w:r w:rsidR="003421A8">
        <w:rPr>
          <w:rFonts w:hint="eastAsia"/>
          <w:bCs/>
        </w:rPr>
        <w:t>に加えて、</w:t>
      </w:r>
      <w:r w:rsidRPr="00C749F5">
        <w:rPr>
          <w:rFonts w:hint="eastAsia"/>
          <w:bCs/>
        </w:rPr>
        <w:t>【実装しない機能】の</w:t>
      </w:r>
      <w:r w:rsidR="003421A8">
        <w:rPr>
          <w:rFonts w:hint="eastAsia"/>
          <w:bCs/>
        </w:rPr>
        <w:t>類型</w:t>
      </w:r>
      <w:r w:rsidRPr="00C749F5">
        <w:rPr>
          <w:rFonts w:hint="eastAsia"/>
          <w:bCs/>
        </w:rPr>
        <w:t>があるが、選挙人名簿管理システム</w:t>
      </w:r>
      <w:r w:rsidR="000357C9">
        <w:rPr>
          <w:rFonts w:hint="eastAsia"/>
          <w:bCs/>
        </w:rPr>
        <w:t>においては</w:t>
      </w:r>
      <w:r>
        <w:rPr>
          <w:rFonts w:hint="eastAsia"/>
          <w:bCs/>
        </w:rPr>
        <w:t>標準仕様として明示的に【</w:t>
      </w:r>
      <w:r w:rsidRPr="00C749F5">
        <w:rPr>
          <w:rFonts w:hint="eastAsia"/>
          <w:bCs/>
        </w:rPr>
        <w:t>実装しない機能</w:t>
      </w:r>
      <w:r>
        <w:rPr>
          <w:rFonts w:hint="eastAsia"/>
          <w:bCs/>
        </w:rPr>
        <w:t>】</w:t>
      </w:r>
      <w:r w:rsidRPr="00C749F5">
        <w:rPr>
          <w:rFonts w:hint="eastAsia"/>
          <w:bCs/>
        </w:rPr>
        <w:t>として定義すべき機能</w:t>
      </w:r>
      <w:r w:rsidR="000357C9" w:rsidRPr="00C749F5">
        <w:rPr>
          <w:rFonts w:hint="eastAsia"/>
          <w:bCs/>
        </w:rPr>
        <w:t>がな</w:t>
      </w:r>
      <w:r w:rsidR="00024AE2">
        <w:rPr>
          <w:rFonts w:hint="eastAsia"/>
          <w:bCs/>
        </w:rPr>
        <w:t>い（従来では共通的に搭載されているが本仕様書において意図的に実装すべきではないと判断した機能はない）ため類型から除外している。</w:t>
      </w:r>
    </w:p>
    <w:p w14:paraId="092BC680" w14:textId="25904FDC" w:rsidR="00920569" w:rsidRPr="00BF5B3B" w:rsidRDefault="00920569" w:rsidP="002B33A8">
      <w:pPr>
        <w:jc w:val="both"/>
        <w:rPr>
          <w:bCs/>
        </w:rPr>
      </w:pPr>
      <w:r w:rsidRPr="00BF5B3B">
        <w:rPr>
          <w:rFonts w:hint="eastAsia"/>
          <w:bCs/>
        </w:rPr>
        <w:t>パッケージシステムが本仕様書に準拠するためには、第</w:t>
      </w:r>
      <w:r w:rsidR="00DA4897" w:rsidRPr="00BF5B3B">
        <w:rPr>
          <w:rFonts w:hint="eastAsia"/>
          <w:bCs/>
        </w:rPr>
        <w:t>３</w:t>
      </w:r>
      <w:r w:rsidRPr="00BF5B3B">
        <w:rPr>
          <w:rFonts w:hint="eastAsia"/>
          <w:bCs/>
        </w:rPr>
        <w:t>章</w:t>
      </w:r>
      <w:r w:rsidR="002B33A8" w:rsidRPr="00BF5B3B">
        <w:rPr>
          <w:rFonts w:hint="eastAsia"/>
          <w:bCs/>
        </w:rPr>
        <w:t>及び</w:t>
      </w:r>
      <w:r w:rsidRPr="00BF5B3B">
        <w:rPr>
          <w:rFonts w:hint="eastAsia"/>
          <w:bCs/>
        </w:rPr>
        <w:t>第</w:t>
      </w:r>
      <w:r w:rsidR="00DA4897" w:rsidRPr="00BF5B3B">
        <w:rPr>
          <w:rFonts w:hint="eastAsia"/>
          <w:bCs/>
        </w:rPr>
        <w:t>４</w:t>
      </w:r>
      <w:r w:rsidRPr="00BF5B3B">
        <w:rPr>
          <w:rFonts w:hint="eastAsia"/>
          <w:bCs/>
        </w:rPr>
        <w:t>章に規定する【実装すべき機能】をいずれも実装し、</w:t>
      </w:r>
      <w:r w:rsidR="00563C00" w:rsidRPr="00563C00">
        <w:rPr>
          <w:rFonts w:hint="eastAsia"/>
          <w:bCs/>
        </w:rPr>
        <w:t>【実装すべき機能】</w:t>
      </w:r>
      <w:r w:rsidR="00563C00">
        <w:rPr>
          <w:rFonts w:hint="eastAsia"/>
          <w:bCs/>
        </w:rPr>
        <w:t>及び</w:t>
      </w:r>
      <w:r w:rsidRPr="00BF5B3B">
        <w:rPr>
          <w:rFonts w:hint="eastAsia"/>
          <w:bCs/>
        </w:rPr>
        <w:t>【実装し</w:t>
      </w:r>
      <w:r w:rsidR="00B6616F" w:rsidRPr="00BF5B3B">
        <w:rPr>
          <w:rFonts w:hint="eastAsia"/>
          <w:bCs/>
        </w:rPr>
        <w:t>てもしなくても良い機</w:t>
      </w:r>
      <w:r w:rsidRPr="00BF5B3B">
        <w:rPr>
          <w:rFonts w:hint="eastAsia"/>
          <w:bCs/>
        </w:rPr>
        <w:t>能】</w:t>
      </w:r>
      <w:r w:rsidR="00B6616F" w:rsidRPr="00BF5B3B">
        <w:rPr>
          <w:rFonts w:hint="eastAsia"/>
          <w:bCs/>
        </w:rPr>
        <w:t>を除</w:t>
      </w:r>
      <w:r w:rsidR="00563C00">
        <w:rPr>
          <w:rFonts w:hint="eastAsia"/>
          <w:bCs/>
        </w:rPr>
        <w:t>く機能は</w:t>
      </w:r>
      <w:r w:rsidRPr="00BF5B3B">
        <w:rPr>
          <w:rFonts w:hint="eastAsia"/>
          <w:bCs/>
        </w:rPr>
        <w:t>いずれも実装しないことが必要である。【実装してもしなくても良い機能】は、実装しても、実装しなくても、実装した上で</w:t>
      </w:r>
      <w:r w:rsidR="00A02D8E">
        <w:rPr>
          <w:rFonts w:hint="eastAsia"/>
          <w:bCs/>
        </w:rPr>
        <w:t>地方公共団体</w:t>
      </w:r>
      <w:r w:rsidRPr="00BF5B3B">
        <w:rPr>
          <w:rFonts w:hint="eastAsia"/>
          <w:bCs/>
        </w:rPr>
        <w:t>が利用を選択できることとしても、いずれも差し支えない。</w:t>
      </w:r>
    </w:p>
    <w:p w14:paraId="6F6AC7E2" w14:textId="50078840" w:rsidR="00920569" w:rsidRPr="00BF5B3B" w:rsidRDefault="00920569" w:rsidP="00144FA8">
      <w:pPr>
        <w:ind w:firstLineChars="0" w:firstLine="0"/>
        <w:rPr>
          <w:bCs/>
        </w:rPr>
      </w:pPr>
    </w:p>
    <w:p w14:paraId="6E830975" w14:textId="77777777" w:rsidR="00920569" w:rsidRPr="00BF5B3B" w:rsidRDefault="00920569" w:rsidP="00920569">
      <w:pPr>
        <w:ind w:firstLineChars="0" w:firstLine="0"/>
        <w:rPr>
          <w:rFonts w:asciiTheme="majorHAnsi" w:eastAsiaTheme="majorHAnsi" w:hAnsiTheme="majorHAnsi"/>
          <w:bCs/>
        </w:rPr>
      </w:pPr>
    </w:p>
    <w:p w14:paraId="340EBE1F" w14:textId="77777777" w:rsidR="00920569" w:rsidRPr="00BF5B3B" w:rsidRDefault="00920569" w:rsidP="00D47D02">
      <w:pPr>
        <w:pStyle w:val="30"/>
        <w:numPr>
          <w:ilvl w:val="0"/>
          <w:numId w:val="0"/>
        </w:numPr>
        <w:ind w:left="709"/>
      </w:pPr>
      <w:bookmarkStart w:id="43" w:name="_Toc50709775"/>
      <w:bookmarkStart w:id="44" w:name="_Toc70442284"/>
      <w:bookmarkStart w:id="45" w:name="_Toc71204717"/>
      <w:bookmarkStart w:id="46" w:name="_Toc160004344"/>
      <w:r w:rsidRPr="00BF5B3B">
        <w:rPr>
          <w:rFonts w:hint="eastAsia"/>
        </w:rPr>
        <w:t>（３）想定する利用方法</w:t>
      </w:r>
      <w:bookmarkEnd w:id="43"/>
      <w:bookmarkEnd w:id="44"/>
      <w:bookmarkEnd w:id="45"/>
      <w:bookmarkEnd w:id="46"/>
    </w:p>
    <w:p w14:paraId="34A08567" w14:textId="77777777" w:rsidR="00920569" w:rsidRPr="00BF5B3B" w:rsidRDefault="00920569" w:rsidP="00920569">
      <w:pPr>
        <w:jc w:val="both"/>
        <w:rPr>
          <w:bCs/>
        </w:rPr>
      </w:pPr>
      <w:r w:rsidRPr="00BF5B3B">
        <w:rPr>
          <w:rFonts w:hint="eastAsia"/>
          <w:bCs/>
        </w:rPr>
        <w:t>本仕様書については、</w:t>
      </w:r>
    </w:p>
    <w:p w14:paraId="0D2A879A" w14:textId="169944C9" w:rsidR="00920569" w:rsidRPr="00BF5B3B" w:rsidRDefault="00920569" w:rsidP="00920569">
      <w:pPr>
        <w:ind w:left="210" w:hangingChars="100" w:hanging="210"/>
        <w:jc w:val="both"/>
        <w:rPr>
          <w:bCs/>
        </w:rPr>
      </w:pPr>
      <w:r w:rsidRPr="00BF5B3B">
        <w:rPr>
          <w:rFonts w:hint="eastAsia"/>
          <w:bCs/>
        </w:rPr>
        <w:t>・</w:t>
      </w:r>
      <w:r w:rsidR="0071475E" w:rsidRPr="00BF5B3B">
        <w:rPr>
          <w:rFonts w:hint="eastAsia"/>
          <w:bCs/>
        </w:rPr>
        <w:t xml:space="preserve">　</w:t>
      </w:r>
      <w:r w:rsidRPr="00BF5B3B">
        <w:rPr>
          <w:rFonts w:hint="eastAsia"/>
          <w:bCs/>
        </w:rPr>
        <w:t>各</w:t>
      </w:r>
      <w:r w:rsidRPr="00BF5B3B">
        <w:rPr>
          <w:bCs/>
        </w:rPr>
        <w:t>ベンダ</w:t>
      </w:r>
      <w:r w:rsidR="007C5A54" w:rsidRPr="00BF5B3B">
        <w:rPr>
          <w:bCs/>
        </w:rPr>
        <w:t>は</w:t>
      </w:r>
      <w:r w:rsidRPr="00BF5B3B">
        <w:rPr>
          <w:bCs/>
        </w:rPr>
        <w:t>、</w:t>
      </w:r>
      <w:r w:rsidR="007C5A54" w:rsidRPr="00BF5B3B">
        <w:rPr>
          <w:bCs/>
        </w:rPr>
        <w:t>デジタル庁</w:t>
      </w:r>
      <w:r w:rsidR="00205FB1" w:rsidRPr="00BF5B3B">
        <w:rPr>
          <w:bCs/>
        </w:rPr>
        <w:t>が整備する予定のガバメントクラウド上において</w:t>
      </w:r>
      <w:r w:rsidRPr="00BF5B3B">
        <w:rPr>
          <w:rFonts w:hint="eastAsia"/>
          <w:bCs/>
        </w:rPr>
        <w:t>本仕様書に準拠しているシステムを</w:t>
      </w:r>
      <w:r w:rsidRPr="00BF5B3B">
        <w:rPr>
          <w:bCs/>
        </w:rPr>
        <w:t>提供</w:t>
      </w:r>
      <w:r w:rsidRPr="00BF5B3B">
        <w:rPr>
          <w:rFonts w:hint="eastAsia"/>
          <w:bCs/>
        </w:rPr>
        <w:t>し、</w:t>
      </w:r>
    </w:p>
    <w:p w14:paraId="33A0E7DA" w14:textId="4C02DDCF" w:rsidR="00920569" w:rsidRPr="00BF5B3B" w:rsidRDefault="00920569" w:rsidP="00920569">
      <w:pPr>
        <w:ind w:left="210" w:hangingChars="100" w:hanging="210"/>
        <w:jc w:val="both"/>
        <w:rPr>
          <w:bCs/>
        </w:rPr>
      </w:pPr>
      <w:r w:rsidRPr="00BF5B3B">
        <w:rPr>
          <w:rFonts w:hint="eastAsia"/>
          <w:bCs/>
        </w:rPr>
        <w:t>・</w:t>
      </w:r>
      <w:r w:rsidR="0071475E" w:rsidRPr="00BF5B3B">
        <w:rPr>
          <w:rFonts w:hint="eastAsia"/>
          <w:bCs/>
        </w:rPr>
        <w:t xml:space="preserve">　</w:t>
      </w:r>
      <w:r w:rsidRPr="00BF5B3B">
        <w:rPr>
          <w:rFonts w:hint="eastAsia"/>
          <w:bCs/>
        </w:rPr>
        <w:t>各</w:t>
      </w:r>
      <w:r w:rsidR="00A02D8E">
        <w:rPr>
          <w:rFonts w:hint="eastAsia"/>
          <w:bCs/>
        </w:rPr>
        <w:t>地方公共団体</w:t>
      </w:r>
      <w:r w:rsidRPr="00BF5B3B">
        <w:rPr>
          <w:rFonts w:hint="eastAsia"/>
          <w:bCs/>
        </w:rPr>
        <w:t>は、本仕様書に準拠しているパッケージシステムをカスタマイズすることなく利用する</w:t>
      </w:r>
    </w:p>
    <w:p w14:paraId="3EEB65EB" w14:textId="2C5475DA" w:rsidR="00920569" w:rsidRPr="00BF5B3B" w:rsidRDefault="00920569" w:rsidP="00920569">
      <w:pPr>
        <w:ind w:firstLineChars="0" w:firstLine="0"/>
        <w:jc w:val="both"/>
        <w:rPr>
          <w:bCs/>
        </w:rPr>
      </w:pPr>
      <w:r w:rsidRPr="00BF5B3B">
        <w:rPr>
          <w:rFonts w:hint="eastAsia"/>
          <w:bCs/>
        </w:rPr>
        <w:t>こと</w:t>
      </w:r>
      <w:r w:rsidR="00563C00">
        <w:rPr>
          <w:rFonts w:hint="eastAsia"/>
          <w:bCs/>
        </w:rPr>
        <w:t>を想定している</w:t>
      </w:r>
      <w:r w:rsidRPr="00BF5B3B">
        <w:rPr>
          <w:rFonts w:hint="eastAsia"/>
          <w:bCs/>
        </w:rPr>
        <w:t>。</w:t>
      </w:r>
    </w:p>
    <w:p w14:paraId="67B1CC66" w14:textId="3F39F83F" w:rsidR="00920569" w:rsidRDefault="005F315D" w:rsidP="00920569">
      <w:pPr>
        <w:jc w:val="both"/>
        <w:rPr>
          <w:bCs/>
        </w:rPr>
      </w:pPr>
      <w:r>
        <w:rPr>
          <w:rFonts w:hint="eastAsia"/>
          <w:bCs/>
        </w:rPr>
        <w:t>ただし、選挙人</w:t>
      </w:r>
      <w:r w:rsidR="003421A8">
        <w:rPr>
          <w:rFonts w:hint="eastAsia"/>
          <w:bCs/>
        </w:rPr>
        <w:t>名簿</w:t>
      </w:r>
      <w:r>
        <w:rPr>
          <w:rFonts w:hint="eastAsia"/>
          <w:bCs/>
        </w:rPr>
        <w:t>管理システムにおける例外として、当日投票管理</w:t>
      </w:r>
      <w:r w:rsidR="006A6647">
        <w:rPr>
          <w:rFonts w:hint="eastAsia"/>
          <w:bCs/>
        </w:rPr>
        <w:t>サブユニット</w:t>
      </w:r>
      <w:r>
        <w:rPr>
          <w:rFonts w:hint="eastAsia"/>
          <w:bCs/>
        </w:rPr>
        <w:t>に</w:t>
      </w:r>
      <w:r w:rsidR="00563C00">
        <w:rPr>
          <w:rFonts w:hint="eastAsia"/>
          <w:bCs/>
        </w:rPr>
        <w:t>ついては</w:t>
      </w:r>
      <w:r>
        <w:rPr>
          <w:rFonts w:hint="eastAsia"/>
          <w:bCs/>
        </w:rPr>
        <w:t>、選挙当日に各投票所にてオフラインで利用することも想定されることから、各端末にインストールするかたちでの提供方法も可能とする。</w:t>
      </w:r>
    </w:p>
    <w:p w14:paraId="3E683E18" w14:textId="77777777" w:rsidR="005F315D" w:rsidRPr="00BF5B3B" w:rsidRDefault="005F315D" w:rsidP="00920569">
      <w:pPr>
        <w:jc w:val="both"/>
        <w:rPr>
          <w:bCs/>
        </w:rPr>
      </w:pPr>
    </w:p>
    <w:p w14:paraId="5E29E752" w14:textId="33269EAE" w:rsidR="006C3E9E" w:rsidRPr="00BF5B3B" w:rsidRDefault="00A02D8E" w:rsidP="00920569">
      <w:pPr>
        <w:jc w:val="both"/>
        <w:rPr>
          <w:bCs/>
        </w:rPr>
      </w:pPr>
      <w:r>
        <w:rPr>
          <w:rFonts w:hint="eastAsia"/>
          <w:bCs/>
        </w:rPr>
        <w:t>地方公共団体</w:t>
      </w:r>
      <w:r w:rsidR="00920569" w:rsidRPr="00BF5B3B">
        <w:rPr>
          <w:rFonts w:hint="eastAsia"/>
          <w:bCs/>
        </w:rPr>
        <w:t>においては、</w:t>
      </w:r>
      <w:r w:rsidR="00920569" w:rsidRPr="00BF5B3B">
        <w:rPr>
          <w:bCs/>
        </w:rPr>
        <w:t>人口減少による労働力の供給制約</w:t>
      </w:r>
      <w:r w:rsidR="00920569" w:rsidRPr="00BF5B3B">
        <w:rPr>
          <w:rFonts w:hint="eastAsia"/>
          <w:bCs/>
        </w:rPr>
        <w:t>の中、</w:t>
      </w:r>
      <w:r w:rsidR="00920569" w:rsidRPr="00BF5B3B">
        <w:rPr>
          <w:bCs/>
        </w:rPr>
        <w:t>システムについて十分な知見がなくても、</w:t>
      </w:r>
      <w:r w:rsidR="00920569" w:rsidRPr="00BF5B3B">
        <w:rPr>
          <w:rFonts w:hint="eastAsia"/>
          <w:bCs/>
        </w:rPr>
        <w:t>負担なくシステムを利用できる必要があり、</w:t>
      </w:r>
      <w:r>
        <w:rPr>
          <w:rFonts w:hint="eastAsia"/>
          <w:bCs/>
        </w:rPr>
        <w:t>地方公共団体</w:t>
      </w:r>
      <w:r w:rsidR="00920569" w:rsidRPr="00BF5B3B">
        <w:rPr>
          <w:rFonts w:hint="eastAsia"/>
          <w:bCs/>
        </w:rPr>
        <w:t>としては、改めて本仕様書に示した個別の要件を一々提示してRFI</w:t>
      </w:r>
      <w:r w:rsidR="00920569" w:rsidRPr="00BF5B3B">
        <w:rPr>
          <w:bCs/>
        </w:rPr>
        <w:t xml:space="preserve"> (request for information)</w:t>
      </w:r>
      <w:r w:rsidR="00920569" w:rsidRPr="00BF5B3B">
        <w:rPr>
          <w:rFonts w:hint="eastAsia"/>
          <w:bCs/>
        </w:rPr>
        <w:t>やRFP</w:t>
      </w:r>
      <w:r w:rsidR="00920569" w:rsidRPr="00BF5B3B">
        <w:rPr>
          <w:bCs/>
        </w:rPr>
        <w:t xml:space="preserve"> (request for proposal)</w:t>
      </w:r>
      <w:r w:rsidR="00920569" w:rsidRPr="00BF5B3B">
        <w:rPr>
          <w:rFonts w:hint="eastAsia"/>
          <w:bCs/>
        </w:rPr>
        <w:t>、更には</w:t>
      </w:r>
      <w:r w:rsidR="00920569" w:rsidRPr="00BF5B3B">
        <w:rPr>
          <w:bCs/>
        </w:rPr>
        <w:t>Fit &amp; Gap</w:t>
      </w:r>
      <w:r w:rsidR="00920569" w:rsidRPr="00BF5B3B">
        <w:rPr>
          <w:rFonts w:hint="eastAsia"/>
          <w:bCs/>
        </w:rPr>
        <w:t>分析を行って調達するので</w:t>
      </w:r>
      <w:r w:rsidR="00A34F8B">
        <w:rPr>
          <w:rFonts w:hint="eastAsia"/>
          <w:bCs/>
        </w:rPr>
        <w:t>は</w:t>
      </w:r>
      <w:r w:rsidR="00920569" w:rsidRPr="00BF5B3B">
        <w:rPr>
          <w:rFonts w:hint="eastAsia"/>
          <w:bCs/>
        </w:rPr>
        <w:t>なく、単に、本仕様書に準拠</w:t>
      </w:r>
      <w:r w:rsidR="00920569" w:rsidRPr="00BF5B3B">
        <w:rPr>
          <w:rFonts w:hint="eastAsia"/>
          <w:bCs/>
        </w:rPr>
        <w:lastRenderedPageBreak/>
        <w:t>しているパッケージシステムであることを</w:t>
      </w:r>
      <w:r w:rsidR="00920569" w:rsidRPr="00BF5B3B">
        <w:rPr>
          <w:bCs/>
        </w:rPr>
        <w:t>要件に付するだけで、カスタマイズ</w:t>
      </w:r>
      <w:r w:rsidR="00920569" w:rsidRPr="00BF5B3B">
        <w:rPr>
          <w:rFonts w:hint="eastAsia"/>
          <w:bCs/>
        </w:rPr>
        <w:t>をすることなく利用</w:t>
      </w:r>
      <w:r w:rsidR="00920569" w:rsidRPr="00BF5B3B">
        <w:rPr>
          <w:bCs/>
        </w:rPr>
        <w:t>できる</w:t>
      </w:r>
      <w:r w:rsidR="00920569" w:rsidRPr="00BF5B3B">
        <w:rPr>
          <w:rFonts w:hint="eastAsia"/>
          <w:bCs/>
        </w:rPr>
        <w:t>ことを想定している</w:t>
      </w:r>
      <w:r w:rsidR="00920569" w:rsidRPr="00BF5B3B">
        <w:rPr>
          <w:bCs/>
        </w:rPr>
        <w:t>。</w:t>
      </w:r>
    </w:p>
    <w:p w14:paraId="2AFB51B4" w14:textId="4F8B3539" w:rsidR="00920569" w:rsidRPr="00BF5B3B" w:rsidRDefault="00920569" w:rsidP="00FD6E82">
      <w:pPr>
        <w:jc w:val="both"/>
        <w:rPr>
          <w:rFonts w:asciiTheme="majorHAnsi" w:eastAsiaTheme="majorHAnsi" w:hAnsiTheme="majorHAnsi"/>
          <w:bCs/>
        </w:rPr>
      </w:pPr>
      <w:r w:rsidRPr="00BF5B3B">
        <w:rPr>
          <w:rFonts w:hint="eastAsia"/>
          <w:bCs/>
        </w:rPr>
        <w:t>本仕様書は、本仕様書における機能さえあれば</w:t>
      </w:r>
      <w:r w:rsidRPr="00BF5B3B">
        <w:rPr>
          <w:bCs/>
        </w:rPr>
        <w:t>カスタマイズなしで支障なく業務が行える</w:t>
      </w:r>
      <w:r w:rsidRPr="00BF5B3B">
        <w:rPr>
          <w:rFonts w:hint="eastAsia"/>
          <w:bCs/>
        </w:rPr>
        <w:t>ようになるよう、実装すべき機能をその理由とともに整理したものである。</w:t>
      </w:r>
      <w:r w:rsidR="00C52C5C" w:rsidRPr="00BF5B3B">
        <w:rPr>
          <w:rFonts w:hint="eastAsia"/>
          <w:bCs/>
        </w:rPr>
        <w:t>こ</w:t>
      </w:r>
      <w:r w:rsidRPr="00BF5B3B">
        <w:rPr>
          <w:rFonts w:hint="eastAsia"/>
          <w:bCs/>
        </w:rPr>
        <w:t>のため、</w:t>
      </w:r>
      <w:r w:rsidR="00A02D8E">
        <w:rPr>
          <w:rFonts w:hint="eastAsia"/>
          <w:bCs/>
        </w:rPr>
        <w:t>地方公共団体</w:t>
      </w:r>
      <w:r w:rsidRPr="00BF5B3B">
        <w:rPr>
          <w:rFonts w:hint="eastAsia"/>
          <w:bCs/>
        </w:rPr>
        <w:t>内での検討や</w:t>
      </w:r>
      <w:r w:rsidR="00A02D8E">
        <w:rPr>
          <w:rFonts w:hint="eastAsia"/>
          <w:bCs/>
        </w:rPr>
        <w:t>地方公共団体</w:t>
      </w:r>
      <w:r w:rsidRPr="00BF5B3B">
        <w:rPr>
          <w:rFonts w:hint="eastAsia"/>
          <w:bCs/>
        </w:rPr>
        <w:t>・ベンダ間の協議の際に、仮に本仕様書における機能と異なる機能が必要ではないかという議論があった場合、限られた人員、財源の中で、果たして当該</w:t>
      </w:r>
      <w:r w:rsidR="00A02D8E">
        <w:rPr>
          <w:rFonts w:hint="eastAsia"/>
          <w:bCs/>
        </w:rPr>
        <w:t>地方公共団体</w:t>
      </w:r>
      <w:r w:rsidRPr="00BF5B3B">
        <w:rPr>
          <w:rFonts w:hint="eastAsia"/>
          <w:bCs/>
        </w:rPr>
        <w:t>だけ特別に必要な機能なのか、本仕様書が想定する業務フローを参照することで効率的な運用となるよう見直しが必要ではないか、という観点から、本仕様書における必要</w:t>
      </w:r>
      <w:r w:rsidR="00690714" w:rsidRPr="00BF5B3B">
        <w:rPr>
          <w:rFonts w:hint="eastAsia"/>
          <w:bCs/>
        </w:rPr>
        <w:t>又は</w:t>
      </w:r>
      <w:r w:rsidRPr="00BF5B3B">
        <w:rPr>
          <w:rFonts w:hint="eastAsia"/>
          <w:bCs/>
        </w:rPr>
        <w:t>不要の整理を知るための資料として参照することも想定している。</w:t>
      </w:r>
    </w:p>
    <w:p w14:paraId="067A2868" w14:textId="77777777" w:rsidR="00920569" w:rsidRPr="00BF5B3B" w:rsidRDefault="00920569" w:rsidP="00920569">
      <w:pPr>
        <w:rPr>
          <w:rFonts w:asciiTheme="majorHAnsi" w:eastAsiaTheme="majorHAnsi" w:hAnsiTheme="majorHAnsi"/>
          <w:bCs/>
        </w:rPr>
      </w:pPr>
    </w:p>
    <w:p w14:paraId="176CD23C" w14:textId="77777777" w:rsidR="00920569" w:rsidRPr="00BF5B3B" w:rsidRDefault="00920569" w:rsidP="00D47D02">
      <w:pPr>
        <w:pStyle w:val="30"/>
        <w:numPr>
          <w:ilvl w:val="0"/>
          <w:numId w:val="0"/>
        </w:numPr>
        <w:ind w:left="709"/>
      </w:pPr>
      <w:bookmarkStart w:id="47" w:name="_Toc50709776"/>
      <w:bookmarkStart w:id="48" w:name="_Toc70442285"/>
      <w:bookmarkStart w:id="49" w:name="_Toc71204718"/>
      <w:bookmarkStart w:id="50" w:name="_Toc160004345"/>
      <w:r w:rsidRPr="00BF5B3B">
        <w:rPr>
          <w:rFonts w:hint="eastAsia"/>
        </w:rPr>
        <w:t>（４）本仕様書の改定</w:t>
      </w:r>
      <w:bookmarkEnd w:id="47"/>
      <w:bookmarkEnd w:id="48"/>
      <w:bookmarkEnd w:id="49"/>
      <w:bookmarkEnd w:id="50"/>
    </w:p>
    <w:p w14:paraId="118A4EA3" w14:textId="63DC4127" w:rsidR="00B25A33" w:rsidRPr="00BF5B3B" w:rsidRDefault="00920569" w:rsidP="00920569">
      <w:pPr>
        <w:jc w:val="both"/>
        <w:rPr>
          <w:bCs/>
        </w:rPr>
      </w:pPr>
      <w:r w:rsidRPr="00BF5B3B">
        <w:rPr>
          <w:rFonts w:hint="eastAsia"/>
          <w:bCs/>
        </w:rPr>
        <w:t>本仕様書については、</w:t>
      </w:r>
      <w:r w:rsidRPr="00BF5B3B">
        <w:rPr>
          <w:bCs/>
        </w:rPr>
        <w:t>制度改正時</w:t>
      </w:r>
      <w:r w:rsidRPr="00BF5B3B">
        <w:rPr>
          <w:rFonts w:hint="eastAsia"/>
          <w:bCs/>
        </w:rPr>
        <w:t>のほか</w:t>
      </w:r>
      <w:r w:rsidRPr="00BF5B3B">
        <w:rPr>
          <w:bCs/>
        </w:rPr>
        <w:t>、</w:t>
      </w:r>
      <w:r w:rsidR="00A02D8E">
        <w:rPr>
          <w:rFonts w:hint="eastAsia"/>
          <w:bCs/>
        </w:rPr>
        <w:t>地方公共団体</w:t>
      </w:r>
      <w:r w:rsidRPr="00BF5B3B">
        <w:rPr>
          <w:rFonts w:hint="eastAsia"/>
          <w:bCs/>
        </w:rPr>
        <w:t>やベンダからの創意工夫によるシステムの機能改善等の提案がある場合や、新たな技術が開発されるなどデジタル化の進展等がみられる場合にも、</w:t>
      </w:r>
      <w:r w:rsidRPr="00BF5B3B">
        <w:rPr>
          <w:bCs/>
        </w:rPr>
        <w:t>関係者の関与の下</w:t>
      </w:r>
      <w:r w:rsidRPr="00BF5B3B">
        <w:rPr>
          <w:rFonts w:hint="eastAsia"/>
          <w:bCs/>
        </w:rPr>
        <w:t>で改定することを想定している。とりわけ、制度改正により本仕様書を</w:t>
      </w:r>
      <w:r w:rsidR="00F61E8E" w:rsidRPr="00BF5B3B">
        <w:rPr>
          <w:rFonts w:hint="eastAsia"/>
          <w:bCs/>
        </w:rPr>
        <w:t>改定</w:t>
      </w:r>
      <w:r w:rsidRPr="00BF5B3B">
        <w:rPr>
          <w:rFonts w:hint="eastAsia"/>
          <w:bCs/>
        </w:rPr>
        <w:t>する必要がある場合は、制度の施行時期を勘案して改定する。改定後の本仕様書</w:t>
      </w:r>
      <w:r w:rsidRPr="00BF5B3B">
        <w:rPr>
          <w:bCs/>
        </w:rPr>
        <w:t>に基づいて</w:t>
      </w:r>
      <w:r w:rsidRPr="00BF5B3B">
        <w:rPr>
          <w:rFonts w:hint="eastAsia"/>
          <w:bCs/>
        </w:rPr>
        <w:t>、</w:t>
      </w:r>
      <w:r w:rsidRPr="00BF5B3B">
        <w:rPr>
          <w:bCs/>
        </w:rPr>
        <w:t>ベンダがクラウド上で一括してシステムを</w:t>
      </w:r>
      <w:r w:rsidRPr="00BF5B3B">
        <w:rPr>
          <w:rFonts w:hint="eastAsia"/>
          <w:bCs/>
        </w:rPr>
        <w:t>改修することにより、</w:t>
      </w:r>
      <w:r w:rsidRPr="00BF5B3B">
        <w:rPr>
          <w:bCs/>
        </w:rPr>
        <w:t>制度改正</w:t>
      </w:r>
      <w:r w:rsidRPr="00BF5B3B">
        <w:rPr>
          <w:rFonts w:hint="eastAsia"/>
          <w:bCs/>
        </w:rPr>
        <w:t>等</w:t>
      </w:r>
      <w:r w:rsidRPr="00BF5B3B">
        <w:rPr>
          <w:bCs/>
        </w:rPr>
        <w:t>の</w:t>
      </w:r>
      <w:r w:rsidR="006C3E9E" w:rsidRPr="00BF5B3B">
        <w:rPr>
          <w:rFonts w:hint="eastAsia"/>
          <w:bCs/>
        </w:rPr>
        <w:t>都度、</w:t>
      </w:r>
      <w:r w:rsidRPr="00BF5B3B">
        <w:rPr>
          <w:bCs/>
        </w:rPr>
        <w:t>個々の</w:t>
      </w:r>
      <w:r w:rsidR="00A02D8E">
        <w:rPr>
          <w:rFonts w:hint="eastAsia"/>
          <w:bCs/>
        </w:rPr>
        <w:t>地方公共団体</w:t>
      </w:r>
      <w:r w:rsidRPr="00BF5B3B">
        <w:rPr>
          <w:bCs/>
        </w:rPr>
        <w:t>が個別にベンダと協議して</w:t>
      </w:r>
      <w:r w:rsidRPr="00BF5B3B">
        <w:rPr>
          <w:rFonts w:hint="eastAsia"/>
          <w:bCs/>
        </w:rPr>
        <w:t>改修</w:t>
      </w:r>
      <w:r w:rsidRPr="00BF5B3B">
        <w:rPr>
          <w:bCs/>
        </w:rPr>
        <w:t>を行</w:t>
      </w:r>
      <w:r w:rsidRPr="00BF5B3B">
        <w:rPr>
          <w:rFonts w:hint="eastAsia"/>
          <w:bCs/>
        </w:rPr>
        <w:t>う必要がなくなると想定される。</w:t>
      </w:r>
    </w:p>
    <w:p w14:paraId="0B0EF487" w14:textId="7AA3D94A" w:rsidR="00920569" w:rsidRPr="00BF5B3B" w:rsidRDefault="00920569" w:rsidP="00920569">
      <w:pPr>
        <w:rPr>
          <w:rFonts w:asciiTheme="majorHAnsi" w:eastAsiaTheme="majorHAnsi" w:hAnsiTheme="majorHAnsi"/>
          <w:bCs/>
        </w:rPr>
      </w:pPr>
    </w:p>
    <w:p w14:paraId="57C7A360" w14:textId="13BC4EDC" w:rsidR="00920569" w:rsidRPr="00BF5B3B" w:rsidRDefault="006839B1" w:rsidP="00D47D02">
      <w:pPr>
        <w:pStyle w:val="30"/>
        <w:numPr>
          <w:ilvl w:val="0"/>
          <w:numId w:val="0"/>
        </w:numPr>
        <w:ind w:left="709"/>
      </w:pPr>
      <w:bookmarkStart w:id="51" w:name="_Toc50709777"/>
      <w:bookmarkStart w:id="52" w:name="_Toc70442286"/>
      <w:bookmarkStart w:id="53" w:name="_Toc71204719"/>
      <w:bookmarkStart w:id="54" w:name="_Toc160004346"/>
      <w:r w:rsidRPr="00BF5B3B">
        <w:rPr>
          <w:rFonts w:hint="eastAsia"/>
        </w:rPr>
        <w:t>（５）各</w:t>
      </w:r>
      <w:r w:rsidR="00A02D8E">
        <w:rPr>
          <w:rFonts w:hint="eastAsia"/>
          <w:bCs/>
        </w:rPr>
        <w:t>地方公共団体</w:t>
      </w:r>
      <w:r w:rsidRPr="00BF5B3B">
        <w:rPr>
          <w:rFonts w:hint="eastAsia"/>
        </w:rPr>
        <w:t>の調達仕様書の範囲との関係</w:t>
      </w:r>
      <w:bookmarkEnd w:id="51"/>
      <w:bookmarkEnd w:id="52"/>
      <w:bookmarkEnd w:id="53"/>
      <w:bookmarkEnd w:id="54"/>
    </w:p>
    <w:p w14:paraId="20D38CE4" w14:textId="71105D37" w:rsidR="00920569" w:rsidRPr="00BF5B3B" w:rsidRDefault="00920569" w:rsidP="00920569">
      <w:pPr>
        <w:jc w:val="both"/>
        <w:rPr>
          <w:bCs/>
        </w:rPr>
      </w:pPr>
      <w:r w:rsidRPr="00BF5B3B">
        <w:rPr>
          <w:rFonts w:hint="eastAsia"/>
          <w:bCs/>
        </w:rPr>
        <w:t>本仕様書を用いることにより、</w:t>
      </w:r>
      <w:r w:rsidR="00327CFA" w:rsidRPr="00BF5B3B">
        <w:rPr>
          <w:rFonts w:hint="eastAsia"/>
          <w:bCs/>
        </w:rPr>
        <w:t>選挙人名簿管理</w:t>
      </w:r>
      <w:r w:rsidR="00393863" w:rsidRPr="00BF5B3B">
        <w:rPr>
          <w:rFonts w:hint="eastAsia"/>
          <w:bCs/>
        </w:rPr>
        <w:t>業務</w:t>
      </w:r>
      <w:r w:rsidRPr="00BF5B3B">
        <w:rPr>
          <w:rFonts w:hint="eastAsia"/>
          <w:bCs/>
        </w:rPr>
        <w:t>を運用することは可能であり、本</w:t>
      </w:r>
      <w:r w:rsidRPr="00BF5B3B">
        <w:rPr>
          <w:bCs/>
        </w:rPr>
        <w:t>仕様書</w:t>
      </w:r>
      <w:r w:rsidRPr="00BF5B3B">
        <w:rPr>
          <w:rFonts w:hint="eastAsia"/>
          <w:bCs/>
        </w:rPr>
        <w:t>の対象範囲については本</w:t>
      </w:r>
      <w:r w:rsidRPr="00BF5B3B">
        <w:rPr>
          <w:bCs/>
        </w:rPr>
        <w:t>仕様書に記載された内容で調達</w:t>
      </w:r>
      <w:r w:rsidRPr="00BF5B3B">
        <w:rPr>
          <w:rFonts w:hint="eastAsia"/>
          <w:bCs/>
        </w:rPr>
        <w:t>する必要がある。</w:t>
      </w:r>
    </w:p>
    <w:p w14:paraId="6ED0D9B2" w14:textId="06A1B63D" w:rsidR="00920569" w:rsidRPr="00BF5B3B" w:rsidRDefault="00920569" w:rsidP="00920569">
      <w:pPr>
        <w:jc w:val="both"/>
        <w:rPr>
          <w:bCs/>
        </w:rPr>
      </w:pPr>
      <w:r w:rsidRPr="00BF5B3B">
        <w:rPr>
          <w:rFonts w:hint="eastAsia"/>
          <w:bCs/>
        </w:rPr>
        <w:t>しかしながら、各</w:t>
      </w:r>
      <w:r w:rsidR="00A02D8E">
        <w:rPr>
          <w:rFonts w:hint="eastAsia"/>
          <w:bCs/>
        </w:rPr>
        <w:t>地方公共団体</w:t>
      </w:r>
      <w:r w:rsidRPr="00BF5B3B">
        <w:rPr>
          <w:rFonts w:hint="eastAsia"/>
          <w:bCs/>
        </w:rPr>
        <w:t>においては、</w:t>
      </w:r>
      <w:r w:rsidR="00A53B24" w:rsidRPr="00BF5B3B">
        <w:rPr>
          <w:rFonts w:hint="eastAsia"/>
          <w:bCs/>
        </w:rPr>
        <w:t>例えば、</w:t>
      </w:r>
      <w:r w:rsidR="00CD5A2E" w:rsidRPr="00BF5B3B">
        <w:rPr>
          <w:rFonts w:hint="eastAsia"/>
          <w:bCs/>
        </w:rPr>
        <w:t>住民記録</w:t>
      </w:r>
      <w:r w:rsidR="00916644" w:rsidRPr="00BF5B3B">
        <w:rPr>
          <w:rFonts w:hint="eastAsia"/>
          <w:bCs/>
        </w:rPr>
        <w:t>システム</w:t>
      </w:r>
      <w:r w:rsidR="00213D33" w:rsidRPr="00BF5B3B">
        <w:rPr>
          <w:rFonts w:hint="eastAsia"/>
          <w:bCs/>
        </w:rPr>
        <w:t>等</w:t>
      </w:r>
      <w:r w:rsidR="00916644" w:rsidRPr="00BF5B3B">
        <w:rPr>
          <w:rFonts w:hint="eastAsia"/>
          <w:bCs/>
        </w:rPr>
        <w:t>と</w:t>
      </w:r>
      <w:r w:rsidR="00870285" w:rsidRPr="00BF5B3B">
        <w:rPr>
          <w:rFonts w:hint="eastAsia"/>
          <w:bCs/>
        </w:rPr>
        <w:t>一体的に調達している</w:t>
      </w:r>
      <w:r w:rsidR="00B25A33" w:rsidRPr="00BF5B3B">
        <w:rPr>
          <w:rFonts w:hint="eastAsia"/>
          <w:bCs/>
        </w:rPr>
        <w:t>ところもある</w:t>
      </w:r>
      <w:r w:rsidR="00870285" w:rsidRPr="00BF5B3B">
        <w:rPr>
          <w:rFonts w:hint="eastAsia"/>
          <w:bCs/>
        </w:rPr>
        <w:t>ことから、</w:t>
      </w:r>
      <w:r w:rsidRPr="00BF5B3B">
        <w:rPr>
          <w:bCs/>
        </w:rPr>
        <w:t>各</w:t>
      </w:r>
      <w:r w:rsidR="00A02D8E">
        <w:rPr>
          <w:rFonts w:hint="eastAsia"/>
          <w:bCs/>
        </w:rPr>
        <w:t>地方公共団体</w:t>
      </w:r>
      <w:r w:rsidRPr="00BF5B3B">
        <w:rPr>
          <w:bCs/>
        </w:rPr>
        <w:t>の調達仕様書の範囲と標準仕様書の範囲は必ずしも一致しない</w:t>
      </w:r>
      <w:r w:rsidRPr="00BF5B3B">
        <w:rPr>
          <w:rFonts w:hint="eastAsia"/>
          <w:bCs/>
        </w:rPr>
        <w:t>と考えられる。この場合であっても、</w:t>
      </w:r>
      <w:r w:rsidRPr="00BF5B3B">
        <w:rPr>
          <w:bCs/>
        </w:rPr>
        <w:t>各</w:t>
      </w:r>
      <w:r w:rsidR="00A02D8E">
        <w:rPr>
          <w:rFonts w:hint="eastAsia"/>
          <w:bCs/>
        </w:rPr>
        <w:t>地方公共団体</w:t>
      </w:r>
      <w:r w:rsidRPr="00BF5B3B">
        <w:rPr>
          <w:bCs/>
        </w:rPr>
        <w:t>の情報システムの調達において、</w:t>
      </w:r>
      <w:r w:rsidRPr="00BF5B3B">
        <w:rPr>
          <w:rFonts w:hint="eastAsia"/>
          <w:bCs/>
        </w:rPr>
        <w:t>本</w:t>
      </w:r>
      <w:r w:rsidRPr="00BF5B3B">
        <w:rPr>
          <w:bCs/>
        </w:rPr>
        <w:t>仕様書</w:t>
      </w:r>
      <w:r w:rsidRPr="00BF5B3B">
        <w:rPr>
          <w:rFonts w:hint="eastAsia"/>
          <w:bCs/>
        </w:rPr>
        <w:t>の範囲の業務について本</w:t>
      </w:r>
      <w:r w:rsidRPr="00BF5B3B">
        <w:rPr>
          <w:bCs/>
        </w:rPr>
        <w:t>仕様書に記載された内容で調達</w:t>
      </w:r>
      <w:r w:rsidRPr="00BF5B3B">
        <w:rPr>
          <w:rFonts w:hint="eastAsia"/>
          <w:bCs/>
        </w:rPr>
        <w:t>する限りにおいては、このような対応も許容される。</w:t>
      </w:r>
    </w:p>
    <w:p w14:paraId="5D3C7DD2" w14:textId="53E0C615" w:rsidR="00920569" w:rsidRPr="00BF5B3B" w:rsidRDefault="00920569" w:rsidP="00920569">
      <w:pPr>
        <w:ind w:leftChars="100" w:left="424" w:hangingChars="102" w:hanging="214"/>
        <w:jc w:val="both"/>
        <w:rPr>
          <w:bCs/>
        </w:rPr>
      </w:pPr>
      <w:r w:rsidRPr="00BF5B3B">
        <w:rPr>
          <w:rFonts w:hint="eastAsia"/>
          <w:bCs/>
        </w:rPr>
        <w:t>※　例えば、オールインワンパッケージ</w:t>
      </w:r>
      <w:r w:rsidR="002B4393" w:rsidRPr="00BF5B3B">
        <w:rPr>
          <w:rFonts w:hint="eastAsia"/>
          <w:bCs/>
        </w:rPr>
        <w:t>システム</w:t>
      </w:r>
      <w:r w:rsidRPr="00BF5B3B">
        <w:rPr>
          <w:rFonts w:hint="eastAsia"/>
          <w:bCs/>
        </w:rPr>
        <w:t>を採用している団体は、</w:t>
      </w:r>
      <w:r w:rsidR="00916644" w:rsidRPr="00BF5B3B">
        <w:rPr>
          <w:rFonts w:hint="eastAsia"/>
          <w:bCs/>
        </w:rPr>
        <w:t>住民記録や</w:t>
      </w:r>
      <w:r w:rsidR="00CD5A2E" w:rsidRPr="00BF5B3B">
        <w:rPr>
          <w:rFonts w:hint="eastAsia"/>
          <w:bCs/>
        </w:rPr>
        <w:t>税務</w:t>
      </w:r>
      <w:r w:rsidR="00916644" w:rsidRPr="00BF5B3B">
        <w:rPr>
          <w:rFonts w:hint="eastAsia"/>
          <w:bCs/>
        </w:rPr>
        <w:t>、国民健康保険</w:t>
      </w:r>
      <w:r w:rsidRPr="00BF5B3B">
        <w:rPr>
          <w:rFonts w:hint="eastAsia"/>
          <w:bCs/>
        </w:rPr>
        <w:t>等の分野も併せて調達することになるが、その場合、調達仕様書の範囲が本仕様書の範囲と異なることは差し支えない。</w:t>
      </w:r>
    </w:p>
    <w:p w14:paraId="452A2429" w14:textId="77777777" w:rsidR="00A80520" w:rsidRPr="00BF5B3B" w:rsidRDefault="00A80520" w:rsidP="00157EF0">
      <w:pPr>
        <w:ind w:firstLineChars="0" w:firstLine="0"/>
        <w:rPr>
          <w:bCs/>
        </w:rPr>
      </w:pPr>
      <w:bookmarkStart w:id="55" w:name="_Toc70442291"/>
      <w:bookmarkStart w:id="56" w:name="_Toc71204723"/>
      <w:bookmarkStart w:id="57" w:name="_Toc40646211"/>
      <w:bookmarkEnd w:id="13"/>
      <w:bookmarkEnd w:id="14"/>
      <w:bookmarkEnd w:id="15"/>
    </w:p>
    <w:p w14:paraId="75024B77" w14:textId="77777777" w:rsidR="002A6728" w:rsidRPr="00BF5B3B" w:rsidRDefault="002A6728" w:rsidP="00551933">
      <w:pPr>
        <w:jc w:val="both"/>
        <w:rPr>
          <w:rFonts w:asciiTheme="majorHAnsi" w:eastAsiaTheme="majorHAnsi" w:hAnsiTheme="majorHAnsi"/>
          <w:bCs/>
        </w:rPr>
      </w:pPr>
      <w:r w:rsidRPr="00BF5B3B">
        <w:rPr>
          <w:rFonts w:asciiTheme="majorHAnsi" w:eastAsiaTheme="majorHAnsi" w:hAnsiTheme="majorHAnsi"/>
          <w:bCs/>
        </w:rPr>
        <w:br w:type="page"/>
      </w:r>
    </w:p>
    <w:p w14:paraId="0DD2DB62" w14:textId="398E5B18" w:rsidR="008F53AB" w:rsidRPr="00BF5B3B" w:rsidRDefault="00177754" w:rsidP="00D17877">
      <w:pPr>
        <w:pStyle w:val="10"/>
      </w:pPr>
      <w:bookmarkStart w:id="58" w:name="_Toc65922966"/>
      <w:bookmarkStart w:id="59" w:name="_Toc160004347"/>
      <w:bookmarkEnd w:id="55"/>
      <w:bookmarkEnd w:id="56"/>
      <w:bookmarkEnd w:id="57"/>
      <w:r w:rsidRPr="00BF5B3B">
        <w:rPr>
          <w:rFonts w:hint="eastAsia"/>
        </w:rPr>
        <w:lastRenderedPageBreak/>
        <w:t>第</w:t>
      </w:r>
      <w:r w:rsidR="00FD6E82" w:rsidRPr="00BF5B3B">
        <w:rPr>
          <w:rFonts w:hint="eastAsia"/>
        </w:rPr>
        <w:t>２</w:t>
      </w:r>
      <w:r w:rsidRPr="00BF5B3B">
        <w:rPr>
          <w:rFonts w:hint="eastAsia"/>
        </w:rPr>
        <w:t>章</w:t>
      </w:r>
      <w:r w:rsidR="00B04995" w:rsidRPr="00BF5B3B">
        <w:rPr>
          <w:rFonts w:hint="eastAsia"/>
        </w:rPr>
        <w:t xml:space="preserve">　</w:t>
      </w:r>
      <w:r w:rsidR="003D53C7" w:rsidRPr="00BF5B3B">
        <w:rPr>
          <w:rFonts w:hint="eastAsia"/>
        </w:rPr>
        <w:t>業務フロー</w:t>
      </w:r>
      <w:bookmarkEnd w:id="58"/>
      <w:r w:rsidR="0009602C" w:rsidRPr="00BF5B3B">
        <w:rPr>
          <w:rFonts w:hint="eastAsia"/>
        </w:rPr>
        <w:t>等</w:t>
      </w:r>
      <w:bookmarkEnd w:id="59"/>
    </w:p>
    <w:p w14:paraId="6D36F393" w14:textId="2F95F438" w:rsidR="00653F9E" w:rsidRPr="00BF5B3B" w:rsidRDefault="00FD6E82" w:rsidP="00653F9E">
      <w:pPr>
        <w:pStyle w:val="20"/>
        <w:rPr>
          <w:rFonts w:ascii="ＭＳ 明朝" w:hAnsi="ＭＳ 明朝"/>
        </w:rPr>
      </w:pPr>
      <w:bookmarkStart w:id="60" w:name="_Toc160004348"/>
      <w:r w:rsidRPr="00BF5B3B">
        <w:rPr>
          <w:rFonts w:ascii="ＭＳ 明朝" w:hAnsi="ＭＳ 明朝" w:hint="eastAsia"/>
        </w:rPr>
        <w:t>２－１　業務フロー図</w:t>
      </w:r>
      <w:bookmarkEnd w:id="60"/>
    </w:p>
    <w:p w14:paraId="702B3859" w14:textId="32D166F4" w:rsidR="002A6728" w:rsidRPr="00BF5B3B" w:rsidRDefault="002A6728" w:rsidP="0009602C">
      <w:pPr>
        <w:pStyle w:val="afa"/>
        <w:ind w:rightChars="-68" w:right="-143"/>
      </w:pPr>
      <w:bookmarkStart w:id="61" w:name="_Toc65922968"/>
      <w:r w:rsidRPr="00BF5B3B">
        <w:rPr>
          <w:rFonts w:hint="eastAsia"/>
        </w:rPr>
        <w:t>本仕様書に業務フローを記載する目的は、本仕様書における機能要件に対応したモデル的な業務フローを示すことにより、</w:t>
      </w:r>
      <w:r w:rsidR="00A02D8E">
        <w:rPr>
          <w:rFonts w:hint="eastAsia"/>
          <w:bCs/>
        </w:rPr>
        <w:t>地方公共団体</w:t>
      </w:r>
      <w:r w:rsidRPr="00BF5B3B">
        <w:rPr>
          <w:rFonts w:hint="eastAsia"/>
        </w:rPr>
        <w:t>及び事業者による共通理解を促すことである。</w:t>
      </w:r>
    </w:p>
    <w:p w14:paraId="4C4677E7" w14:textId="77777777" w:rsidR="00150581" w:rsidRDefault="002A6728" w:rsidP="002A6728">
      <w:pPr>
        <w:pStyle w:val="afa"/>
        <w:ind w:rightChars="-68" w:right="-143"/>
      </w:pPr>
      <w:r w:rsidRPr="00BF5B3B">
        <w:rPr>
          <w:rFonts w:hint="eastAsia"/>
        </w:rPr>
        <w:t>本仕様書に記載する業務フローは、実際の各</w:t>
      </w:r>
      <w:r w:rsidR="00A02D8E">
        <w:rPr>
          <w:rFonts w:hint="eastAsia"/>
          <w:bCs/>
        </w:rPr>
        <w:t>地方公共団体</w:t>
      </w:r>
      <w:r w:rsidRPr="00BF5B3B">
        <w:rPr>
          <w:rFonts w:hint="eastAsia"/>
        </w:rPr>
        <w:t>における業務フローを拘束するものではない</w:t>
      </w:r>
      <w:r w:rsidR="00563C00">
        <w:rPr>
          <w:rFonts w:hint="eastAsia"/>
        </w:rPr>
        <w:t>が、</w:t>
      </w:r>
      <w:r w:rsidRPr="00BF5B3B">
        <w:rPr>
          <w:rFonts w:hint="eastAsia"/>
        </w:rPr>
        <w:t>現在の業務フローでは、本仕様書における機能要件どおりの機能で業務を行うことが難しいと考える</w:t>
      </w:r>
      <w:r w:rsidR="00A02D8E">
        <w:rPr>
          <w:rFonts w:hint="eastAsia"/>
          <w:bCs/>
        </w:rPr>
        <w:t>地方公共団体</w:t>
      </w:r>
      <w:r w:rsidRPr="00BF5B3B">
        <w:rPr>
          <w:rFonts w:hint="eastAsia"/>
        </w:rPr>
        <w:t>は、現在の業務フローを本仕様書に記載する業務フロー</w:t>
      </w:r>
      <w:r w:rsidR="006D67E9" w:rsidRPr="00BF5B3B">
        <w:rPr>
          <w:rFonts w:hint="eastAsia"/>
        </w:rPr>
        <w:t>を参考に見直し</w:t>
      </w:r>
      <w:r w:rsidRPr="00BF5B3B">
        <w:rPr>
          <w:rFonts w:hint="eastAsia"/>
        </w:rPr>
        <w:t>、本仕様書における機能要件どおりの機能で業務を行うことが期待される。</w:t>
      </w:r>
    </w:p>
    <w:p w14:paraId="451DA88A" w14:textId="596D91FD" w:rsidR="002A6728" w:rsidRPr="00BF5B3B" w:rsidRDefault="00150581" w:rsidP="002A6728">
      <w:pPr>
        <w:pStyle w:val="afa"/>
        <w:ind w:rightChars="-68" w:right="-143"/>
      </w:pPr>
      <w:r>
        <w:rPr>
          <w:rFonts w:hint="eastAsia"/>
        </w:rPr>
        <w:t>ただし、</w:t>
      </w:r>
      <w:r w:rsidR="00563C00" w:rsidRPr="00563C00">
        <w:rPr>
          <w:rFonts w:hint="eastAsia"/>
        </w:rPr>
        <w:t>選挙人名簿管理の業務</w:t>
      </w:r>
      <w:r>
        <w:rPr>
          <w:rFonts w:hint="eastAsia"/>
        </w:rPr>
        <w:t>中</w:t>
      </w:r>
      <w:r w:rsidR="00563C00" w:rsidRPr="00563C00">
        <w:rPr>
          <w:rFonts w:hint="eastAsia"/>
        </w:rPr>
        <w:t>、二重登録通知</w:t>
      </w:r>
      <w:r w:rsidR="00A83F84">
        <w:rPr>
          <w:rFonts w:hint="eastAsia"/>
        </w:rPr>
        <w:t>及び</w:t>
      </w:r>
      <w:r w:rsidR="00563C00" w:rsidRPr="00563C00">
        <w:rPr>
          <w:rFonts w:hint="eastAsia"/>
        </w:rPr>
        <w:t>失権者管理の運用について</w:t>
      </w:r>
      <w:r>
        <w:rPr>
          <w:rFonts w:hint="eastAsia"/>
        </w:rPr>
        <w:t>は</w:t>
      </w:r>
      <w:r w:rsidR="00563C00" w:rsidRPr="00563C00">
        <w:rPr>
          <w:rFonts w:hint="eastAsia"/>
        </w:rPr>
        <w:t>、標準化方針として整理している経緯</w:t>
      </w:r>
      <w:r w:rsidR="00660A29">
        <w:rPr>
          <w:rFonts w:hint="eastAsia"/>
        </w:rPr>
        <w:t>を踏まえ、</w:t>
      </w:r>
      <w:r w:rsidR="00563C00" w:rsidRPr="00563C00">
        <w:rPr>
          <w:rFonts w:hint="eastAsia"/>
        </w:rPr>
        <w:t>本仕様書に記載する業務フローに準拠した業務を実施すること。</w:t>
      </w:r>
    </w:p>
    <w:p w14:paraId="1DD799DD" w14:textId="77777777" w:rsidR="002A6728" w:rsidRPr="00BF5B3B" w:rsidRDefault="002A6728" w:rsidP="002A6728">
      <w:pPr>
        <w:pStyle w:val="afa"/>
        <w:ind w:rightChars="-68" w:right="-143"/>
      </w:pPr>
      <w:r w:rsidRPr="00BF5B3B">
        <w:rPr>
          <w:rFonts w:hint="eastAsia"/>
        </w:rPr>
        <w:t>本業務フローの作成に当たっては、地方公共団体情報システム機構「地方公共団体の情報システム調達における機能要件の表記方法に関する調査研究」（平成</w:t>
      </w:r>
      <w:r w:rsidRPr="00BF5B3B">
        <w:t>27年３月）を参考に、表記方法の国際標準であるBPMN（Business Process Model and Notation）の手法を用いて記述した。</w:t>
      </w:r>
    </w:p>
    <w:p w14:paraId="0D7505F3" w14:textId="77777777" w:rsidR="0009602C" w:rsidRPr="00BF5B3B" w:rsidRDefault="0009602C" w:rsidP="0009602C">
      <w:pPr>
        <w:pStyle w:val="afa"/>
        <w:ind w:rightChars="-68" w:right="-143"/>
        <w:rPr>
          <w:rFonts w:asciiTheme="majorEastAsia" w:eastAsiaTheme="majorEastAsia" w:hAnsiTheme="majorEastAsia"/>
        </w:rPr>
      </w:pPr>
    </w:p>
    <w:p w14:paraId="5D71EE4D" w14:textId="77777777" w:rsidR="002A6728" w:rsidRPr="00BF5B3B" w:rsidRDefault="002A6728" w:rsidP="0009602C">
      <w:pPr>
        <w:pStyle w:val="afa"/>
        <w:ind w:firstLine="199"/>
        <w:rPr>
          <w:w w:val="95"/>
          <w:kern w:val="0"/>
        </w:rPr>
      </w:pPr>
      <w:r w:rsidRPr="00BF5B3B">
        <w:rPr>
          <w:w w:val="95"/>
          <w:kern w:val="0"/>
        </w:rPr>
        <w:br w:type="page"/>
      </w:r>
    </w:p>
    <w:p w14:paraId="22E60411" w14:textId="2B273B6D" w:rsidR="0009602C" w:rsidRPr="00BF5B3B" w:rsidRDefault="003D4241" w:rsidP="003D4241">
      <w:pPr>
        <w:pStyle w:val="aff5"/>
        <w:ind w:firstLine="171"/>
        <w:rPr>
          <w:w w:val="95"/>
        </w:rPr>
      </w:pPr>
      <w:r w:rsidRPr="00BF5B3B">
        <w:rPr>
          <w:rFonts w:hint="eastAsia"/>
          <w:w w:val="95"/>
        </w:rPr>
        <w:lastRenderedPageBreak/>
        <w:t>図表</w:t>
      </w:r>
      <w:r w:rsidR="00FD6E82" w:rsidRPr="00BF5B3B">
        <w:rPr>
          <w:rFonts w:hint="eastAsia"/>
          <w:w w:val="95"/>
        </w:rPr>
        <w:t>２</w:t>
      </w:r>
      <w:r w:rsidRPr="00BF5B3B">
        <w:rPr>
          <w:rFonts w:hint="eastAsia"/>
          <w:w w:val="95"/>
        </w:rPr>
        <w:t xml:space="preserve">－１　</w:t>
      </w:r>
      <w:r w:rsidR="0009602C" w:rsidRPr="00BF5B3B">
        <w:rPr>
          <w:rFonts w:hint="eastAsia"/>
          <w:w w:val="95"/>
        </w:rPr>
        <w:t>ＢＰＭＮ凡例</w:t>
      </w:r>
    </w:p>
    <w:p w14:paraId="6D36CC3A" w14:textId="77777777" w:rsidR="0009602C" w:rsidRPr="00BF5B3B" w:rsidRDefault="0009602C" w:rsidP="0009602C">
      <w:pPr>
        <w:pStyle w:val="aff5"/>
        <w:ind w:firstLine="180"/>
      </w:pPr>
      <w:r w:rsidRPr="00BF5B3B">
        <w:rPr>
          <w:noProof/>
        </w:rPr>
        <w:drawing>
          <wp:inline distT="0" distB="0" distL="0" distR="0" wp14:anchorId="5BAF3CB9" wp14:editId="6CB97AD8">
            <wp:extent cx="5022360" cy="2719800"/>
            <wp:effectExtent l="0" t="0" r="0" b="444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22360" cy="2719800"/>
                    </a:xfrm>
                    <a:prstGeom prst="rect">
                      <a:avLst/>
                    </a:prstGeom>
                    <a:noFill/>
                    <a:ln>
                      <a:noFill/>
                    </a:ln>
                  </pic:spPr>
                </pic:pic>
              </a:graphicData>
            </a:graphic>
          </wp:inline>
        </w:drawing>
      </w:r>
    </w:p>
    <w:p w14:paraId="6A45B4EB" w14:textId="1230C3F5" w:rsidR="0009602C" w:rsidRPr="00BF5B3B" w:rsidRDefault="0009602C" w:rsidP="0009602C">
      <w:pPr>
        <w:pStyle w:val="aff5"/>
        <w:ind w:firstLine="180"/>
      </w:pPr>
      <w:r w:rsidRPr="00BF5B3B">
        <w:rPr>
          <w:noProof/>
        </w:rPr>
        <w:drawing>
          <wp:inline distT="0" distB="0" distL="0" distR="0" wp14:anchorId="22AA910E" wp14:editId="048B7ED0">
            <wp:extent cx="3675960" cy="2304360"/>
            <wp:effectExtent l="0" t="0" r="0" b="127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75960" cy="2304360"/>
                    </a:xfrm>
                    <a:prstGeom prst="rect">
                      <a:avLst/>
                    </a:prstGeom>
                    <a:noFill/>
                    <a:ln>
                      <a:noFill/>
                    </a:ln>
                  </pic:spPr>
                </pic:pic>
              </a:graphicData>
            </a:graphic>
          </wp:inline>
        </w:drawing>
      </w:r>
    </w:p>
    <w:p w14:paraId="73DA58A1" w14:textId="4D90408C" w:rsidR="00DD2C9A" w:rsidRPr="00BF5B3B" w:rsidRDefault="00DD2C9A" w:rsidP="0009602C">
      <w:pPr>
        <w:pStyle w:val="aff5"/>
        <w:ind w:firstLine="180"/>
      </w:pPr>
    </w:p>
    <w:p w14:paraId="32092B54" w14:textId="468AE251" w:rsidR="0011646D" w:rsidRPr="00BF5B3B" w:rsidRDefault="0011646D" w:rsidP="0009602C">
      <w:pPr>
        <w:pStyle w:val="aff5"/>
        <w:ind w:firstLine="180"/>
      </w:pPr>
      <w:r w:rsidRPr="00BF5B3B">
        <w:rPr>
          <w:rFonts w:hint="eastAsia"/>
        </w:rPr>
        <w:t>業務フローは以下の通り、別紙に示す。</w:t>
      </w:r>
    </w:p>
    <w:p w14:paraId="6647A287" w14:textId="77777777" w:rsidR="0011646D" w:rsidRPr="00BF5B3B" w:rsidRDefault="0011646D" w:rsidP="0009602C">
      <w:pPr>
        <w:pStyle w:val="aff5"/>
        <w:ind w:firstLine="180"/>
      </w:pPr>
    </w:p>
    <w:tbl>
      <w:tblPr>
        <w:tblStyle w:val="af8"/>
        <w:tblW w:w="0" w:type="auto"/>
        <w:tblLook w:val="04A0" w:firstRow="1" w:lastRow="0" w:firstColumn="1" w:lastColumn="0" w:noHBand="0" w:noVBand="1"/>
      </w:tblPr>
      <w:tblGrid>
        <w:gridCol w:w="3114"/>
        <w:gridCol w:w="5663"/>
      </w:tblGrid>
      <w:tr w:rsidR="0011646D" w:rsidRPr="00BF5B3B" w14:paraId="0D31CAB0" w14:textId="77777777" w:rsidTr="00157EF0">
        <w:tc>
          <w:tcPr>
            <w:tcW w:w="3114" w:type="dxa"/>
            <w:vAlign w:val="center"/>
          </w:tcPr>
          <w:p w14:paraId="4B59A3BE" w14:textId="5919135E" w:rsidR="0011646D" w:rsidRPr="00306CB9" w:rsidRDefault="00980339" w:rsidP="0011646D">
            <w:pPr>
              <w:pStyle w:val="aff5"/>
              <w:rPr>
                <w:rFonts w:ascii="ＭＳ 明朝" w:eastAsia="ＭＳ 明朝" w:hAnsi="ＭＳ 明朝"/>
              </w:rPr>
            </w:pPr>
            <w:r w:rsidRPr="00306CB9">
              <w:rPr>
                <w:rFonts w:ascii="ＭＳ 明朝" w:eastAsia="ＭＳ 明朝" w:hAnsi="ＭＳ 明朝" w:hint="eastAsia"/>
                <w:color w:val="000000"/>
              </w:rPr>
              <w:t>選挙人名簿管理</w:t>
            </w:r>
            <w:r w:rsidR="0011646D" w:rsidRPr="00306CB9">
              <w:rPr>
                <w:rFonts w:ascii="ＭＳ 明朝" w:eastAsia="ＭＳ 明朝" w:hAnsi="ＭＳ 明朝" w:hint="eastAsia"/>
                <w:color w:val="000000"/>
              </w:rPr>
              <w:t>の業務フロー</w:t>
            </w:r>
          </w:p>
        </w:tc>
        <w:tc>
          <w:tcPr>
            <w:tcW w:w="5663" w:type="dxa"/>
          </w:tcPr>
          <w:p w14:paraId="48EB7D46" w14:textId="7E913CA6" w:rsidR="0011646D" w:rsidRPr="00306CB9" w:rsidRDefault="0011646D" w:rsidP="0011646D">
            <w:pPr>
              <w:pStyle w:val="aff5"/>
              <w:rPr>
                <w:rFonts w:ascii="ＭＳ 明朝" w:eastAsia="ＭＳ 明朝" w:hAnsi="ＭＳ 明朝"/>
              </w:rPr>
            </w:pPr>
            <w:r w:rsidRPr="00306CB9">
              <w:rPr>
                <w:rFonts w:ascii="ＭＳ 明朝" w:eastAsia="ＭＳ 明朝" w:hAnsi="ＭＳ 明朝" w:hint="eastAsia"/>
              </w:rPr>
              <w:t>別紙</w:t>
            </w:r>
            <w:r w:rsidR="00F618B9" w:rsidRPr="00306CB9">
              <w:rPr>
                <w:rFonts w:ascii="ＭＳ 明朝" w:eastAsia="ＭＳ 明朝" w:hAnsi="ＭＳ 明朝" w:hint="eastAsia"/>
              </w:rPr>
              <w:t>１</w:t>
            </w:r>
            <w:r w:rsidRPr="00306CB9">
              <w:rPr>
                <w:rFonts w:ascii="ＭＳ 明朝" w:eastAsia="ＭＳ 明朝" w:hAnsi="ＭＳ 明朝" w:hint="eastAsia"/>
              </w:rPr>
              <w:t>－１のとおり</w:t>
            </w:r>
          </w:p>
        </w:tc>
      </w:tr>
      <w:tr w:rsidR="0011646D" w:rsidRPr="00BF5B3B" w14:paraId="75AA7121" w14:textId="77777777" w:rsidTr="00157EF0">
        <w:tc>
          <w:tcPr>
            <w:tcW w:w="3114" w:type="dxa"/>
            <w:vAlign w:val="center"/>
          </w:tcPr>
          <w:p w14:paraId="4A3976C3" w14:textId="3208E41A" w:rsidR="0011646D" w:rsidRPr="00306CB9" w:rsidRDefault="00980339" w:rsidP="0011646D">
            <w:pPr>
              <w:pStyle w:val="aff5"/>
              <w:rPr>
                <w:rFonts w:ascii="ＭＳ 明朝" w:eastAsia="ＭＳ 明朝" w:hAnsi="ＭＳ 明朝"/>
              </w:rPr>
            </w:pPr>
            <w:r w:rsidRPr="00306CB9">
              <w:rPr>
                <w:rFonts w:ascii="ＭＳ 明朝" w:eastAsia="ＭＳ 明朝" w:hAnsi="ＭＳ 明朝" w:hint="eastAsia"/>
                <w:color w:val="000000"/>
              </w:rPr>
              <w:t>期日前・不在者投票管理</w:t>
            </w:r>
            <w:r w:rsidR="0011646D" w:rsidRPr="00306CB9">
              <w:rPr>
                <w:rFonts w:ascii="ＭＳ 明朝" w:eastAsia="ＭＳ 明朝" w:hAnsi="ＭＳ 明朝" w:hint="eastAsia"/>
                <w:color w:val="000000"/>
              </w:rPr>
              <w:t>の業務フロー</w:t>
            </w:r>
          </w:p>
        </w:tc>
        <w:tc>
          <w:tcPr>
            <w:tcW w:w="5663" w:type="dxa"/>
          </w:tcPr>
          <w:p w14:paraId="198DF2DB" w14:textId="07FB5EB2" w:rsidR="0011646D" w:rsidRPr="00306CB9" w:rsidRDefault="0011646D" w:rsidP="0011646D">
            <w:pPr>
              <w:pStyle w:val="aff5"/>
              <w:rPr>
                <w:rFonts w:ascii="ＭＳ 明朝" w:eastAsia="ＭＳ 明朝" w:hAnsi="ＭＳ 明朝"/>
              </w:rPr>
            </w:pPr>
            <w:r w:rsidRPr="00306CB9">
              <w:rPr>
                <w:rFonts w:ascii="ＭＳ 明朝" w:eastAsia="ＭＳ 明朝" w:hAnsi="ＭＳ 明朝" w:hint="eastAsia"/>
              </w:rPr>
              <w:t>別紙</w:t>
            </w:r>
            <w:r w:rsidR="00F618B9" w:rsidRPr="00306CB9">
              <w:rPr>
                <w:rFonts w:ascii="ＭＳ 明朝" w:eastAsia="ＭＳ 明朝" w:hAnsi="ＭＳ 明朝" w:hint="eastAsia"/>
              </w:rPr>
              <w:t>１</w:t>
            </w:r>
            <w:r w:rsidRPr="00306CB9">
              <w:rPr>
                <w:rFonts w:ascii="ＭＳ 明朝" w:eastAsia="ＭＳ 明朝" w:hAnsi="ＭＳ 明朝" w:hint="eastAsia"/>
              </w:rPr>
              <w:t>－２のとおり</w:t>
            </w:r>
          </w:p>
        </w:tc>
      </w:tr>
      <w:tr w:rsidR="0011646D" w:rsidRPr="00BF5B3B" w14:paraId="1609F433" w14:textId="77777777" w:rsidTr="00157EF0">
        <w:tc>
          <w:tcPr>
            <w:tcW w:w="3114" w:type="dxa"/>
            <w:vAlign w:val="center"/>
          </w:tcPr>
          <w:p w14:paraId="26C2FA52" w14:textId="458EB761" w:rsidR="0011646D" w:rsidRPr="00306CB9" w:rsidRDefault="00980339" w:rsidP="0011646D">
            <w:pPr>
              <w:pStyle w:val="aff5"/>
              <w:rPr>
                <w:rFonts w:ascii="ＭＳ 明朝" w:eastAsia="ＭＳ 明朝" w:hAnsi="ＭＳ 明朝"/>
              </w:rPr>
            </w:pPr>
            <w:r w:rsidRPr="00306CB9">
              <w:rPr>
                <w:rFonts w:ascii="ＭＳ 明朝" w:eastAsia="ＭＳ 明朝" w:hAnsi="ＭＳ 明朝" w:hint="eastAsia"/>
              </w:rPr>
              <w:t>在外選挙管理</w:t>
            </w:r>
            <w:r w:rsidR="0011646D" w:rsidRPr="00306CB9">
              <w:rPr>
                <w:rFonts w:ascii="ＭＳ 明朝" w:eastAsia="ＭＳ 明朝" w:hAnsi="ＭＳ 明朝" w:hint="eastAsia"/>
                <w:color w:val="000000"/>
              </w:rPr>
              <w:t>の業務フロー</w:t>
            </w:r>
          </w:p>
        </w:tc>
        <w:tc>
          <w:tcPr>
            <w:tcW w:w="5663" w:type="dxa"/>
          </w:tcPr>
          <w:p w14:paraId="2109F508" w14:textId="1BEC1443" w:rsidR="0011646D" w:rsidRPr="00306CB9" w:rsidRDefault="0011646D" w:rsidP="0011646D">
            <w:pPr>
              <w:pStyle w:val="aff5"/>
              <w:rPr>
                <w:rFonts w:ascii="ＭＳ 明朝" w:eastAsia="ＭＳ 明朝" w:hAnsi="ＭＳ 明朝"/>
              </w:rPr>
            </w:pPr>
            <w:r w:rsidRPr="00306CB9">
              <w:rPr>
                <w:rFonts w:ascii="ＭＳ 明朝" w:eastAsia="ＭＳ 明朝" w:hAnsi="ＭＳ 明朝" w:hint="eastAsia"/>
              </w:rPr>
              <w:t>別紙</w:t>
            </w:r>
            <w:r w:rsidR="00F618B9" w:rsidRPr="00306CB9">
              <w:rPr>
                <w:rFonts w:ascii="ＭＳ 明朝" w:eastAsia="ＭＳ 明朝" w:hAnsi="ＭＳ 明朝" w:hint="eastAsia"/>
              </w:rPr>
              <w:t>１</w:t>
            </w:r>
            <w:r w:rsidRPr="00306CB9">
              <w:rPr>
                <w:rFonts w:ascii="ＭＳ 明朝" w:eastAsia="ＭＳ 明朝" w:hAnsi="ＭＳ 明朝" w:hint="eastAsia"/>
              </w:rPr>
              <w:t>－３のとおり</w:t>
            </w:r>
          </w:p>
        </w:tc>
      </w:tr>
      <w:tr w:rsidR="0011646D" w:rsidRPr="00BF5B3B" w14:paraId="02E2E331" w14:textId="77777777" w:rsidTr="00157EF0">
        <w:tc>
          <w:tcPr>
            <w:tcW w:w="3114" w:type="dxa"/>
            <w:vAlign w:val="center"/>
          </w:tcPr>
          <w:p w14:paraId="16E9F629" w14:textId="5F638562" w:rsidR="0011646D" w:rsidRPr="00306CB9" w:rsidRDefault="00980339" w:rsidP="0011646D">
            <w:pPr>
              <w:pStyle w:val="aff5"/>
              <w:rPr>
                <w:rFonts w:ascii="ＭＳ 明朝" w:eastAsia="ＭＳ 明朝" w:hAnsi="ＭＳ 明朝"/>
              </w:rPr>
            </w:pPr>
            <w:r w:rsidRPr="00306CB9">
              <w:rPr>
                <w:rFonts w:ascii="ＭＳ 明朝" w:eastAsia="ＭＳ 明朝" w:hAnsi="ＭＳ 明朝" w:hint="eastAsia"/>
                <w:color w:val="000000"/>
              </w:rPr>
              <w:t>当日投票管理</w:t>
            </w:r>
            <w:r w:rsidR="0011646D" w:rsidRPr="00306CB9">
              <w:rPr>
                <w:rFonts w:ascii="ＭＳ 明朝" w:eastAsia="ＭＳ 明朝" w:hAnsi="ＭＳ 明朝" w:hint="eastAsia"/>
                <w:color w:val="000000"/>
              </w:rPr>
              <w:t>の業務フロー</w:t>
            </w:r>
          </w:p>
        </w:tc>
        <w:tc>
          <w:tcPr>
            <w:tcW w:w="5663" w:type="dxa"/>
          </w:tcPr>
          <w:p w14:paraId="28954E20" w14:textId="6173470E" w:rsidR="0011646D" w:rsidRPr="00306CB9" w:rsidRDefault="0011646D" w:rsidP="0011646D">
            <w:pPr>
              <w:pStyle w:val="aff5"/>
              <w:rPr>
                <w:rFonts w:ascii="ＭＳ 明朝" w:eastAsia="ＭＳ 明朝" w:hAnsi="ＭＳ 明朝"/>
              </w:rPr>
            </w:pPr>
            <w:r w:rsidRPr="00306CB9">
              <w:rPr>
                <w:rFonts w:ascii="ＭＳ 明朝" w:eastAsia="ＭＳ 明朝" w:hAnsi="ＭＳ 明朝" w:hint="eastAsia"/>
              </w:rPr>
              <w:t>別紙</w:t>
            </w:r>
            <w:r w:rsidR="00F618B9" w:rsidRPr="00306CB9">
              <w:rPr>
                <w:rFonts w:ascii="ＭＳ 明朝" w:eastAsia="ＭＳ 明朝" w:hAnsi="ＭＳ 明朝" w:hint="eastAsia"/>
              </w:rPr>
              <w:t>１</w:t>
            </w:r>
            <w:r w:rsidRPr="00306CB9">
              <w:rPr>
                <w:rFonts w:ascii="ＭＳ 明朝" w:eastAsia="ＭＳ 明朝" w:hAnsi="ＭＳ 明朝" w:hint="eastAsia"/>
              </w:rPr>
              <w:t>－４のとおり</w:t>
            </w:r>
          </w:p>
        </w:tc>
      </w:tr>
    </w:tbl>
    <w:p w14:paraId="49683D20" w14:textId="036D5EB8" w:rsidR="006F145D" w:rsidRPr="00BF5B3B" w:rsidRDefault="006F145D" w:rsidP="0009602C">
      <w:pPr>
        <w:pStyle w:val="aff5"/>
        <w:ind w:firstLine="180"/>
      </w:pPr>
    </w:p>
    <w:p w14:paraId="2C7D5398" w14:textId="77777777" w:rsidR="0011646D" w:rsidRPr="00BF5B3B" w:rsidRDefault="0011646D" w:rsidP="0009602C">
      <w:pPr>
        <w:pStyle w:val="aff5"/>
        <w:ind w:firstLine="180"/>
      </w:pPr>
    </w:p>
    <w:p w14:paraId="47ADA8D1" w14:textId="77777777" w:rsidR="00DD2C9A" w:rsidRPr="00BF5B3B" w:rsidRDefault="00DD2C9A">
      <w:pPr>
        <w:ind w:firstLineChars="0" w:firstLine="0"/>
        <w:rPr>
          <w:rFonts w:cstheme="majorBidi"/>
          <w:sz w:val="28"/>
          <w:szCs w:val="28"/>
        </w:rPr>
      </w:pPr>
      <w:r w:rsidRPr="00BF5B3B">
        <w:br w:type="page"/>
      </w:r>
    </w:p>
    <w:p w14:paraId="72C87FAE" w14:textId="73E6AE6F" w:rsidR="008F53AB" w:rsidRPr="00BF5B3B" w:rsidRDefault="00FD6E82" w:rsidP="00157EF0">
      <w:pPr>
        <w:pStyle w:val="20"/>
      </w:pPr>
      <w:bookmarkStart w:id="62" w:name="_Toc160004349"/>
      <w:r w:rsidRPr="00BF5B3B">
        <w:rPr>
          <w:rFonts w:hint="eastAsia"/>
        </w:rPr>
        <w:lastRenderedPageBreak/>
        <w:t>２</w:t>
      </w:r>
      <w:r w:rsidR="008F53AB" w:rsidRPr="00BF5B3B">
        <w:t>－</w:t>
      </w:r>
      <w:r w:rsidR="008F53AB" w:rsidRPr="00BF5B3B">
        <w:rPr>
          <w:rFonts w:hint="eastAsia"/>
        </w:rPr>
        <w:t xml:space="preserve">２　</w:t>
      </w:r>
      <w:r w:rsidR="00653F9E" w:rsidRPr="00BF5B3B">
        <w:rPr>
          <w:rFonts w:hint="eastAsia"/>
        </w:rPr>
        <w:t>ツリー図</w:t>
      </w:r>
      <w:bookmarkEnd w:id="61"/>
      <w:bookmarkEnd w:id="62"/>
    </w:p>
    <w:p w14:paraId="10D71B24" w14:textId="3DEDB251" w:rsidR="00653F9E" w:rsidRPr="00BF5B3B" w:rsidRDefault="00653F9E" w:rsidP="006250F1">
      <w:pPr>
        <w:pStyle w:val="afa"/>
        <w:ind w:rightChars="-68" w:right="-143"/>
      </w:pPr>
      <w:r w:rsidRPr="00BF5B3B">
        <w:rPr>
          <w:rFonts w:hint="eastAsia"/>
        </w:rPr>
        <w:t>業務フロー図において可視化した、作業の箇所</w:t>
      </w:r>
      <w:r w:rsidR="00AC0157" w:rsidRPr="00BF5B3B">
        <w:rPr>
          <w:rFonts w:hint="eastAsia"/>
        </w:rPr>
        <w:t>ごと</w:t>
      </w:r>
      <w:r w:rsidRPr="00BF5B3B">
        <w:rPr>
          <w:rFonts w:hint="eastAsia"/>
        </w:rPr>
        <w:t>に</w:t>
      </w:r>
      <w:r w:rsidR="00327CFA" w:rsidRPr="00BF5B3B">
        <w:rPr>
          <w:rFonts w:hint="eastAsia"/>
        </w:rPr>
        <w:t>選挙人名簿管理</w:t>
      </w:r>
      <w:r w:rsidRPr="00BF5B3B">
        <w:rPr>
          <w:rFonts w:hint="eastAsia"/>
        </w:rPr>
        <w:t>システムに必要な機能要件を整理</w:t>
      </w:r>
      <w:r w:rsidR="006250F1" w:rsidRPr="00BF5B3B">
        <w:rPr>
          <w:rFonts w:hint="eastAsia"/>
        </w:rPr>
        <w:t>する。</w:t>
      </w:r>
    </w:p>
    <w:p w14:paraId="009AB435" w14:textId="389FFBE2" w:rsidR="003419D3" w:rsidRPr="00BF5B3B" w:rsidRDefault="003419D3" w:rsidP="006250F1">
      <w:pPr>
        <w:pStyle w:val="afa"/>
        <w:ind w:rightChars="-68" w:right="-143"/>
      </w:pPr>
    </w:p>
    <w:p w14:paraId="4293E440" w14:textId="62DEA6F7" w:rsidR="003419D3" w:rsidRPr="00BF5B3B" w:rsidRDefault="003419D3" w:rsidP="003419D3">
      <w:pPr>
        <w:pStyle w:val="aff5"/>
        <w:ind w:firstLine="180"/>
      </w:pPr>
      <w:r w:rsidRPr="00BF5B3B">
        <w:rPr>
          <w:rFonts w:hint="eastAsia"/>
        </w:rPr>
        <w:t>ツリー図は以下の</w:t>
      </w:r>
      <w:r w:rsidR="00EF5BAB" w:rsidRPr="00BF5B3B">
        <w:rPr>
          <w:rFonts w:hint="eastAsia"/>
        </w:rPr>
        <w:t>とおり</w:t>
      </w:r>
      <w:r w:rsidRPr="00BF5B3B">
        <w:rPr>
          <w:rFonts w:hint="eastAsia"/>
        </w:rPr>
        <w:t>、別紙に示す。</w:t>
      </w:r>
    </w:p>
    <w:p w14:paraId="3EA84564" w14:textId="77777777" w:rsidR="003419D3" w:rsidRPr="00BF5B3B" w:rsidRDefault="003419D3" w:rsidP="003419D3">
      <w:pPr>
        <w:pStyle w:val="aff5"/>
        <w:ind w:firstLine="180"/>
      </w:pPr>
    </w:p>
    <w:tbl>
      <w:tblPr>
        <w:tblStyle w:val="af8"/>
        <w:tblW w:w="0" w:type="auto"/>
        <w:tblLook w:val="04A0" w:firstRow="1" w:lastRow="0" w:firstColumn="1" w:lastColumn="0" w:noHBand="0" w:noVBand="1"/>
      </w:tblPr>
      <w:tblGrid>
        <w:gridCol w:w="3114"/>
        <w:gridCol w:w="5663"/>
      </w:tblGrid>
      <w:tr w:rsidR="003419D3" w:rsidRPr="00BF5B3B" w14:paraId="1896CDDD" w14:textId="77777777" w:rsidTr="0045401C">
        <w:tc>
          <w:tcPr>
            <w:tcW w:w="3114" w:type="dxa"/>
            <w:vAlign w:val="center"/>
          </w:tcPr>
          <w:p w14:paraId="587AD482" w14:textId="12B82DE5" w:rsidR="003419D3" w:rsidRPr="00BF5B3B" w:rsidRDefault="00980339" w:rsidP="0045401C">
            <w:pPr>
              <w:pStyle w:val="aff5"/>
              <w:rPr>
                <w:rFonts w:ascii="ＭＳ 明朝" w:eastAsia="ＭＳ 明朝" w:hAnsi="ＭＳ 明朝"/>
              </w:rPr>
            </w:pPr>
            <w:r w:rsidRPr="00BF5B3B">
              <w:rPr>
                <w:rFonts w:ascii="ＭＳ 明朝" w:eastAsia="ＭＳ 明朝" w:hAnsi="ＭＳ 明朝" w:hint="eastAsia"/>
                <w:color w:val="000000"/>
              </w:rPr>
              <w:t>選挙人名簿管理</w:t>
            </w:r>
            <w:r w:rsidR="003419D3" w:rsidRPr="00BF5B3B">
              <w:rPr>
                <w:rFonts w:ascii="ＭＳ 明朝" w:eastAsia="ＭＳ 明朝" w:hAnsi="ＭＳ 明朝" w:hint="eastAsia"/>
                <w:color w:val="000000"/>
              </w:rPr>
              <w:t>のツリー図</w:t>
            </w:r>
          </w:p>
        </w:tc>
        <w:tc>
          <w:tcPr>
            <w:tcW w:w="5663" w:type="dxa"/>
          </w:tcPr>
          <w:p w14:paraId="7B376E7E" w14:textId="0FF4F2FA" w:rsidR="003419D3" w:rsidRPr="00BF5B3B" w:rsidRDefault="003419D3" w:rsidP="0045401C">
            <w:pPr>
              <w:pStyle w:val="aff5"/>
              <w:rPr>
                <w:rFonts w:ascii="ＭＳ 明朝" w:eastAsia="ＭＳ 明朝" w:hAnsi="ＭＳ 明朝"/>
              </w:rPr>
            </w:pPr>
            <w:r w:rsidRPr="00BF5B3B">
              <w:rPr>
                <w:rFonts w:ascii="ＭＳ 明朝" w:eastAsia="ＭＳ 明朝" w:hAnsi="ＭＳ 明朝" w:hint="eastAsia"/>
              </w:rPr>
              <w:t>別紙</w:t>
            </w:r>
            <w:r w:rsidR="00F618B9">
              <w:rPr>
                <w:rFonts w:ascii="ＭＳ 明朝" w:eastAsia="ＭＳ 明朝" w:hAnsi="ＭＳ 明朝" w:hint="eastAsia"/>
              </w:rPr>
              <w:t>２</w:t>
            </w:r>
            <w:r w:rsidRPr="00BF5B3B">
              <w:rPr>
                <w:rFonts w:ascii="ＭＳ 明朝" w:eastAsia="ＭＳ 明朝" w:hAnsi="ＭＳ 明朝" w:hint="eastAsia"/>
              </w:rPr>
              <w:t>－１のとおり</w:t>
            </w:r>
          </w:p>
        </w:tc>
      </w:tr>
      <w:tr w:rsidR="003419D3" w:rsidRPr="00BF5B3B" w14:paraId="27AA7843" w14:textId="77777777" w:rsidTr="0045401C">
        <w:tc>
          <w:tcPr>
            <w:tcW w:w="3114" w:type="dxa"/>
            <w:vAlign w:val="center"/>
          </w:tcPr>
          <w:p w14:paraId="6C6454F3" w14:textId="3EC56DB4" w:rsidR="003419D3" w:rsidRPr="00BF5B3B" w:rsidRDefault="00980339" w:rsidP="0045401C">
            <w:pPr>
              <w:pStyle w:val="aff5"/>
              <w:rPr>
                <w:rFonts w:ascii="ＭＳ 明朝" w:eastAsia="ＭＳ 明朝" w:hAnsi="ＭＳ 明朝"/>
              </w:rPr>
            </w:pPr>
            <w:r w:rsidRPr="00BF5B3B">
              <w:rPr>
                <w:rFonts w:ascii="ＭＳ 明朝" w:eastAsia="ＭＳ 明朝" w:hAnsi="ＭＳ 明朝" w:hint="eastAsia"/>
                <w:color w:val="000000"/>
              </w:rPr>
              <w:t>期日前・不在者投票管理</w:t>
            </w:r>
            <w:r w:rsidR="003419D3" w:rsidRPr="00BF5B3B">
              <w:rPr>
                <w:rFonts w:ascii="ＭＳ 明朝" w:eastAsia="ＭＳ 明朝" w:hAnsi="ＭＳ 明朝" w:hint="eastAsia"/>
                <w:color w:val="000000"/>
              </w:rPr>
              <w:t>のツリー図</w:t>
            </w:r>
          </w:p>
        </w:tc>
        <w:tc>
          <w:tcPr>
            <w:tcW w:w="5663" w:type="dxa"/>
          </w:tcPr>
          <w:p w14:paraId="601BDAEC" w14:textId="412E491D" w:rsidR="003419D3" w:rsidRPr="00BF5B3B" w:rsidRDefault="003419D3" w:rsidP="0045401C">
            <w:pPr>
              <w:pStyle w:val="aff5"/>
              <w:rPr>
                <w:rFonts w:ascii="ＭＳ 明朝" w:eastAsia="ＭＳ 明朝" w:hAnsi="ＭＳ 明朝"/>
              </w:rPr>
            </w:pPr>
            <w:r w:rsidRPr="00BF5B3B">
              <w:rPr>
                <w:rFonts w:ascii="ＭＳ 明朝" w:eastAsia="ＭＳ 明朝" w:hAnsi="ＭＳ 明朝" w:hint="eastAsia"/>
              </w:rPr>
              <w:t>別紙</w:t>
            </w:r>
            <w:r w:rsidR="00F618B9">
              <w:rPr>
                <w:rFonts w:ascii="ＭＳ 明朝" w:eastAsia="ＭＳ 明朝" w:hAnsi="ＭＳ 明朝" w:hint="eastAsia"/>
              </w:rPr>
              <w:t>２</w:t>
            </w:r>
            <w:r w:rsidRPr="00BF5B3B">
              <w:rPr>
                <w:rFonts w:ascii="ＭＳ 明朝" w:eastAsia="ＭＳ 明朝" w:hAnsi="ＭＳ 明朝" w:hint="eastAsia"/>
              </w:rPr>
              <w:t>－２のとおり</w:t>
            </w:r>
          </w:p>
        </w:tc>
      </w:tr>
      <w:tr w:rsidR="003419D3" w:rsidRPr="00BF5B3B" w14:paraId="2D928B37" w14:textId="77777777" w:rsidTr="0045401C">
        <w:tc>
          <w:tcPr>
            <w:tcW w:w="3114" w:type="dxa"/>
            <w:vAlign w:val="center"/>
          </w:tcPr>
          <w:p w14:paraId="51D464BA" w14:textId="0D709977" w:rsidR="003419D3" w:rsidRPr="00BF5B3B" w:rsidRDefault="00980339" w:rsidP="0045401C">
            <w:pPr>
              <w:pStyle w:val="aff5"/>
              <w:rPr>
                <w:rFonts w:ascii="ＭＳ 明朝" w:eastAsia="ＭＳ 明朝" w:hAnsi="ＭＳ 明朝"/>
              </w:rPr>
            </w:pPr>
            <w:r w:rsidRPr="00BF5B3B">
              <w:rPr>
                <w:rFonts w:ascii="ＭＳ 明朝" w:eastAsia="ＭＳ 明朝" w:hAnsi="ＭＳ 明朝" w:hint="eastAsia"/>
              </w:rPr>
              <w:t>在外選挙管理</w:t>
            </w:r>
            <w:r w:rsidR="003419D3" w:rsidRPr="00BF5B3B">
              <w:rPr>
                <w:rFonts w:ascii="ＭＳ 明朝" w:eastAsia="ＭＳ 明朝" w:hAnsi="ＭＳ 明朝" w:hint="eastAsia"/>
                <w:color w:val="000000"/>
              </w:rPr>
              <w:t>のツリー図</w:t>
            </w:r>
          </w:p>
        </w:tc>
        <w:tc>
          <w:tcPr>
            <w:tcW w:w="5663" w:type="dxa"/>
          </w:tcPr>
          <w:p w14:paraId="5C290ADC" w14:textId="47B1D13B" w:rsidR="003419D3" w:rsidRPr="00BF5B3B" w:rsidRDefault="003419D3" w:rsidP="0045401C">
            <w:pPr>
              <w:pStyle w:val="aff5"/>
              <w:rPr>
                <w:rFonts w:ascii="ＭＳ 明朝" w:eastAsia="ＭＳ 明朝" w:hAnsi="ＭＳ 明朝"/>
              </w:rPr>
            </w:pPr>
            <w:r w:rsidRPr="00BF5B3B">
              <w:rPr>
                <w:rFonts w:ascii="ＭＳ 明朝" w:eastAsia="ＭＳ 明朝" w:hAnsi="ＭＳ 明朝" w:hint="eastAsia"/>
              </w:rPr>
              <w:t>別紙</w:t>
            </w:r>
            <w:r w:rsidR="00F618B9">
              <w:rPr>
                <w:rFonts w:ascii="ＭＳ 明朝" w:eastAsia="ＭＳ 明朝" w:hAnsi="ＭＳ 明朝" w:hint="eastAsia"/>
              </w:rPr>
              <w:t>２</w:t>
            </w:r>
            <w:r w:rsidRPr="00BF5B3B">
              <w:rPr>
                <w:rFonts w:ascii="ＭＳ 明朝" w:eastAsia="ＭＳ 明朝" w:hAnsi="ＭＳ 明朝" w:hint="eastAsia"/>
              </w:rPr>
              <w:t>－３のとおり</w:t>
            </w:r>
          </w:p>
        </w:tc>
      </w:tr>
      <w:tr w:rsidR="003419D3" w:rsidRPr="00BF5B3B" w14:paraId="3A80E5E0" w14:textId="77777777" w:rsidTr="0045401C">
        <w:tc>
          <w:tcPr>
            <w:tcW w:w="3114" w:type="dxa"/>
            <w:vAlign w:val="center"/>
          </w:tcPr>
          <w:p w14:paraId="69F38908" w14:textId="3D63DBBD" w:rsidR="003419D3" w:rsidRPr="00BF5B3B" w:rsidRDefault="00980339" w:rsidP="0045401C">
            <w:pPr>
              <w:pStyle w:val="aff5"/>
              <w:rPr>
                <w:rFonts w:ascii="ＭＳ 明朝" w:eastAsia="ＭＳ 明朝" w:hAnsi="ＭＳ 明朝"/>
              </w:rPr>
            </w:pPr>
            <w:r w:rsidRPr="00BF5B3B">
              <w:rPr>
                <w:rFonts w:ascii="ＭＳ 明朝" w:eastAsia="ＭＳ 明朝" w:hAnsi="ＭＳ 明朝" w:hint="eastAsia"/>
                <w:color w:val="000000"/>
              </w:rPr>
              <w:t>当日投票管理</w:t>
            </w:r>
            <w:r w:rsidR="003419D3" w:rsidRPr="00BF5B3B">
              <w:rPr>
                <w:rFonts w:ascii="ＭＳ 明朝" w:eastAsia="ＭＳ 明朝" w:hAnsi="ＭＳ 明朝" w:hint="eastAsia"/>
                <w:color w:val="000000"/>
              </w:rPr>
              <w:t>のツリー図</w:t>
            </w:r>
          </w:p>
        </w:tc>
        <w:tc>
          <w:tcPr>
            <w:tcW w:w="5663" w:type="dxa"/>
          </w:tcPr>
          <w:p w14:paraId="3EDCDFC2" w14:textId="25C1C847" w:rsidR="003419D3" w:rsidRPr="00BF5B3B" w:rsidRDefault="003419D3" w:rsidP="0045401C">
            <w:pPr>
              <w:pStyle w:val="aff5"/>
              <w:rPr>
                <w:rFonts w:ascii="ＭＳ 明朝" w:eastAsia="ＭＳ 明朝" w:hAnsi="ＭＳ 明朝"/>
              </w:rPr>
            </w:pPr>
            <w:r w:rsidRPr="00BF5B3B">
              <w:rPr>
                <w:rFonts w:ascii="ＭＳ 明朝" w:eastAsia="ＭＳ 明朝" w:hAnsi="ＭＳ 明朝" w:hint="eastAsia"/>
              </w:rPr>
              <w:t>別紙</w:t>
            </w:r>
            <w:r w:rsidR="00F618B9">
              <w:rPr>
                <w:rFonts w:ascii="ＭＳ 明朝" w:eastAsia="ＭＳ 明朝" w:hAnsi="ＭＳ 明朝" w:hint="eastAsia"/>
              </w:rPr>
              <w:t>２</w:t>
            </w:r>
            <w:r w:rsidRPr="00BF5B3B">
              <w:rPr>
                <w:rFonts w:ascii="ＭＳ 明朝" w:eastAsia="ＭＳ 明朝" w:hAnsi="ＭＳ 明朝" w:hint="eastAsia"/>
              </w:rPr>
              <w:t>－４のとおり</w:t>
            </w:r>
          </w:p>
        </w:tc>
      </w:tr>
    </w:tbl>
    <w:p w14:paraId="27390155" w14:textId="269E3F8A" w:rsidR="00653F9E" w:rsidRPr="00BF5B3B" w:rsidRDefault="00653F9E" w:rsidP="00653F9E">
      <w:pPr>
        <w:ind w:firstLineChars="0" w:firstLine="0"/>
        <w:rPr>
          <w:w w:val="95"/>
          <w:kern w:val="0"/>
        </w:rPr>
      </w:pPr>
    </w:p>
    <w:p w14:paraId="1FF85D90" w14:textId="35A7E8B1" w:rsidR="0045401C" w:rsidRPr="00BF5B3B" w:rsidRDefault="0045401C">
      <w:pPr>
        <w:ind w:firstLineChars="0" w:firstLine="0"/>
        <w:rPr>
          <w:w w:val="95"/>
          <w:kern w:val="0"/>
        </w:rPr>
      </w:pPr>
      <w:r w:rsidRPr="00BF5B3B">
        <w:rPr>
          <w:w w:val="95"/>
          <w:kern w:val="0"/>
        </w:rPr>
        <w:br w:type="page"/>
      </w:r>
    </w:p>
    <w:p w14:paraId="7926203C" w14:textId="1248E23B" w:rsidR="00053A3A" w:rsidRPr="00BF5B3B" w:rsidRDefault="00053A3A" w:rsidP="00D17877">
      <w:pPr>
        <w:pStyle w:val="10"/>
      </w:pPr>
      <w:bookmarkStart w:id="63" w:name="_Toc160004350"/>
      <w:r w:rsidRPr="00BF5B3B">
        <w:rPr>
          <w:rFonts w:hint="eastAsia"/>
        </w:rPr>
        <w:lastRenderedPageBreak/>
        <w:t>第</w:t>
      </w:r>
      <w:r w:rsidR="00FD6E82" w:rsidRPr="00BF5B3B">
        <w:rPr>
          <w:rFonts w:hint="eastAsia"/>
        </w:rPr>
        <w:t>３</w:t>
      </w:r>
      <w:r w:rsidRPr="00BF5B3B">
        <w:rPr>
          <w:rFonts w:hint="eastAsia"/>
        </w:rPr>
        <w:t xml:space="preserve">章　</w:t>
      </w:r>
      <w:r w:rsidR="006839B1" w:rsidRPr="00BF5B3B">
        <w:rPr>
          <w:rFonts w:hint="eastAsia"/>
        </w:rPr>
        <w:t>機能要件</w:t>
      </w:r>
      <w:bookmarkEnd w:id="63"/>
    </w:p>
    <w:p w14:paraId="46AFA232" w14:textId="57CD99C2" w:rsidR="00053A3A" w:rsidRPr="00BF5B3B" w:rsidRDefault="00FD6E82" w:rsidP="00053A3A">
      <w:pPr>
        <w:pStyle w:val="20"/>
        <w:rPr>
          <w:rFonts w:ascii="ＭＳ 明朝" w:hAnsi="ＭＳ 明朝"/>
        </w:rPr>
      </w:pPr>
      <w:bookmarkStart w:id="64" w:name="_Toc160004351"/>
      <w:r w:rsidRPr="00BF5B3B">
        <w:rPr>
          <w:rFonts w:ascii="ＭＳ 明朝" w:hAnsi="ＭＳ 明朝" w:hint="eastAsia"/>
        </w:rPr>
        <w:t xml:space="preserve">３－１　</w:t>
      </w:r>
      <w:r w:rsidRPr="00BF5B3B">
        <w:rPr>
          <w:rFonts w:ascii="ＭＳ 明朝" w:hAnsi="ＭＳ 明朝"/>
        </w:rPr>
        <w:t>機能要件全般に関する事項</w:t>
      </w:r>
      <w:bookmarkEnd w:id="64"/>
    </w:p>
    <w:p w14:paraId="34FE7467" w14:textId="3EC4F6A9" w:rsidR="007007E8" w:rsidRPr="00BF5B3B" w:rsidRDefault="00AC457A" w:rsidP="00053A3A">
      <w:pPr>
        <w:pStyle w:val="afa"/>
        <w:ind w:rightChars="-68" w:right="-143"/>
      </w:pPr>
      <w:r w:rsidRPr="00BF5B3B">
        <w:rPr>
          <w:rFonts w:hint="eastAsia"/>
        </w:rPr>
        <w:t>機能要件</w:t>
      </w:r>
      <w:r w:rsidR="007007E8" w:rsidRPr="00BF5B3B">
        <w:rPr>
          <w:rFonts w:hint="eastAsia"/>
        </w:rPr>
        <w:t>に</w:t>
      </w:r>
      <w:r w:rsidR="00DE61EB" w:rsidRPr="00BF5B3B">
        <w:rPr>
          <w:rFonts w:hint="eastAsia"/>
        </w:rPr>
        <w:t>お</w:t>
      </w:r>
      <w:r w:rsidR="007007E8" w:rsidRPr="00BF5B3B">
        <w:rPr>
          <w:rFonts w:hint="eastAsia"/>
        </w:rPr>
        <w:t>いては、各業務を実施するために必要な機能を規定している。全ての団体で必須機能又は実装が望ましい機能や、最適な標準機能として合意できる機能については、【実装すべき機能】として規定して</w:t>
      </w:r>
      <w:r w:rsidR="00756723">
        <w:rPr>
          <w:rFonts w:hint="eastAsia"/>
        </w:rPr>
        <w:t>おり、それが地方公共</w:t>
      </w:r>
      <w:r w:rsidR="007007E8" w:rsidRPr="00BF5B3B">
        <w:rPr>
          <w:rFonts w:hint="eastAsia"/>
        </w:rPr>
        <w:t>団体によって</w:t>
      </w:r>
      <w:r w:rsidR="00756723">
        <w:rPr>
          <w:rFonts w:hint="eastAsia"/>
        </w:rPr>
        <w:t>異なる</w:t>
      </w:r>
      <w:r w:rsidR="007007E8" w:rsidRPr="00BF5B3B">
        <w:rPr>
          <w:rFonts w:hint="eastAsia"/>
        </w:rPr>
        <w:t>機能については【実装してもしなくても良い機能】としている。なお、現時点において「カスタマイズ」として実装されている機能であっても、全</w:t>
      </w:r>
      <w:r w:rsidR="00756723">
        <w:rPr>
          <w:rFonts w:hint="eastAsia"/>
        </w:rPr>
        <w:t>ての地方公共団体</w:t>
      </w:r>
      <w:r w:rsidR="007007E8" w:rsidRPr="00BF5B3B">
        <w:rPr>
          <w:rFonts w:hint="eastAsia"/>
        </w:rPr>
        <w:t>において有効性が認められるものは、</w:t>
      </w:r>
      <w:r w:rsidR="001326E8">
        <w:rPr>
          <w:rFonts w:hint="eastAsia"/>
        </w:rPr>
        <w:t>【</w:t>
      </w:r>
      <w:r w:rsidR="007007E8" w:rsidRPr="00BF5B3B">
        <w:rPr>
          <w:rFonts w:hint="eastAsia"/>
        </w:rPr>
        <w:t>実装すべき機能</w:t>
      </w:r>
      <w:r w:rsidR="001326E8">
        <w:rPr>
          <w:rFonts w:hint="eastAsia"/>
        </w:rPr>
        <w:t>】</w:t>
      </w:r>
      <w:r w:rsidR="007007E8" w:rsidRPr="00BF5B3B">
        <w:rPr>
          <w:rFonts w:hint="eastAsia"/>
        </w:rPr>
        <w:t>としている。</w:t>
      </w:r>
    </w:p>
    <w:p w14:paraId="4256264A" w14:textId="6891888F" w:rsidR="00053A3A" w:rsidRPr="00BF5B3B" w:rsidRDefault="00AC457A" w:rsidP="00053A3A">
      <w:pPr>
        <w:pStyle w:val="afa"/>
        <w:ind w:rightChars="-68" w:right="-143"/>
      </w:pPr>
      <w:r w:rsidRPr="00BF5B3B">
        <w:rPr>
          <w:rFonts w:hint="eastAsia"/>
        </w:rPr>
        <w:t>検討の過程において、</w:t>
      </w:r>
      <w:r w:rsidR="00461373" w:rsidRPr="00BF5B3B">
        <w:rPr>
          <w:rFonts w:hint="eastAsia"/>
        </w:rPr>
        <w:t>考え方を整理すべきと判断された事項について、以下に記載する。</w:t>
      </w:r>
    </w:p>
    <w:p w14:paraId="6A0551EC" w14:textId="77777777" w:rsidR="008D2FF0" w:rsidRPr="00BF5B3B" w:rsidRDefault="008D2FF0" w:rsidP="00AC457A"/>
    <w:p w14:paraId="06EC3707" w14:textId="1EF2C0D0" w:rsidR="00AC457A" w:rsidRPr="00BF5B3B" w:rsidRDefault="00053A3A" w:rsidP="00D47D02">
      <w:pPr>
        <w:pStyle w:val="30"/>
        <w:numPr>
          <w:ilvl w:val="0"/>
          <w:numId w:val="0"/>
        </w:numPr>
        <w:ind w:left="709"/>
      </w:pPr>
      <w:bookmarkStart w:id="65" w:name="_Toc160004352"/>
      <w:r w:rsidRPr="00BF5B3B">
        <w:rPr>
          <w:rFonts w:hint="eastAsia"/>
        </w:rPr>
        <w:t>（</w:t>
      </w:r>
      <w:r w:rsidR="00227643" w:rsidRPr="00BF5B3B">
        <w:rPr>
          <w:rFonts w:hint="eastAsia"/>
        </w:rPr>
        <w:t>１</w:t>
      </w:r>
      <w:r w:rsidRPr="00BF5B3B">
        <w:rPr>
          <w:rFonts w:hint="eastAsia"/>
        </w:rPr>
        <w:t>）標準化対象外システムとの連携に</w:t>
      </w:r>
      <w:r w:rsidR="00B105C3" w:rsidRPr="00BF5B3B">
        <w:rPr>
          <w:rFonts w:hint="eastAsia"/>
        </w:rPr>
        <w:t>係る</w:t>
      </w:r>
      <w:r w:rsidRPr="00BF5B3B">
        <w:rPr>
          <w:rFonts w:hint="eastAsia"/>
        </w:rPr>
        <w:t>要件</w:t>
      </w:r>
      <w:bookmarkEnd w:id="65"/>
    </w:p>
    <w:p w14:paraId="132665B7" w14:textId="58F607D5" w:rsidR="00C00430" w:rsidRPr="00BF5B3B" w:rsidRDefault="00181632" w:rsidP="00C00430">
      <w:r w:rsidRPr="00BF5B3B">
        <w:rPr>
          <w:rFonts w:hint="eastAsia"/>
        </w:rPr>
        <w:t>選挙</w:t>
      </w:r>
      <w:r w:rsidR="00393863" w:rsidRPr="00BF5B3B">
        <w:rPr>
          <w:rFonts w:hint="eastAsia"/>
        </w:rPr>
        <w:t>業務</w:t>
      </w:r>
      <w:r w:rsidR="00EB464B" w:rsidRPr="00BF5B3B">
        <w:rPr>
          <w:rFonts w:hint="eastAsia"/>
        </w:rPr>
        <w:t>においては、</w:t>
      </w:r>
      <w:r w:rsidR="00DB1567" w:rsidRPr="00BF5B3B">
        <w:rPr>
          <w:rFonts w:hint="eastAsia"/>
        </w:rPr>
        <w:t>名簿閲覧システムや従事者管理システム、</w:t>
      </w:r>
      <w:r w:rsidR="00EA33BC" w:rsidRPr="00BF5B3B">
        <w:rPr>
          <w:rFonts w:hint="eastAsia"/>
        </w:rPr>
        <w:t>開票集計</w:t>
      </w:r>
      <w:r w:rsidR="00DB1567" w:rsidRPr="00BF5B3B">
        <w:rPr>
          <w:rFonts w:hint="eastAsia"/>
        </w:rPr>
        <w:t>システム、</w:t>
      </w:r>
      <w:r w:rsidR="00EA33BC" w:rsidRPr="00BF5B3B">
        <w:rPr>
          <w:rFonts w:hint="eastAsia"/>
        </w:rPr>
        <w:t>選挙速報</w:t>
      </w:r>
      <w:r w:rsidR="00DB1567" w:rsidRPr="00BF5B3B">
        <w:rPr>
          <w:rFonts w:hint="eastAsia"/>
        </w:rPr>
        <w:t>システム</w:t>
      </w:r>
      <w:r w:rsidR="00EA33BC" w:rsidRPr="00BF5B3B">
        <w:rPr>
          <w:rFonts w:hint="eastAsia"/>
        </w:rPr>
        <w:t>等の関連システム</w:t>
      </w:r>
      <w:r w:rsidR="00DB1567" w:rsidRPr="00BF5B3B">
        <w:rPr>
          <w:rFonts w:hint="eastAsia"/>
        </w:rPr>
        <w:t>が</w:t>
      </w:r>
      <w:r w:rsidR="00EB464B" w:rsidRPr="00BF5B3B">
        <w:rPr>
          <w:rFonts w:hint="eastAsia"/>
        </w:rPr>
        <w:t>各</w:t>
      </w:r>
      <w:r w:rsidR="00A02D8E">
        <w:rPr>
          <w:rFonts w:hint="eastAsia"/>
          <w:bCs/>
        </w:rPr>
        <w:t>地方公共団体</w:t>
      </w:r>
      <w:r w:rsidR="00DB1567" w:rsidRPr="00BF5B3B">
        <w:rPr>
          <w:rFonts w:hint="eastAsia"/>
          <w:bCs/>
        </w:rPr>
        <w:t>で導入されている。これらについては、名簿管理業務とは性質が異なること、また導入状況が各団体で大きく異なることから標準化対象外システムとしているが、データ授受が必要となるシステムも存在する。</w:t>
      </w:r>
    </w:p>
    <w:p w14:paraId="6338CF76" w14:textId="73B73DDD" w:rsidR="000D6D3A" w:rsidRPr="00BF5B3B" w:rsidRDefault="00241564" w:rsidP="000D6D3A">
      <w:r w:rsidRPr="00BF5B3B">
        <w:rPr>
          <w:rFonts w:hint="eastAsia"/>
        </w:rPr>
        <w:t>これらについては、</w:t>
      </w:r>
      <w:r w:rsidR="00673EEE">
        <w:rPr>
          <w:rFonts w:hint="eastAsia"/>
        </w:rPr>
        <w:t>デジタル庁の作成する「共通機能に関する標準仕様書」のうち、「庁内データ連携機能」に従うこと。</w:t>
      </w:r>
    </w:p>
    <w:p w14:paraId="507873B5" w14:textId="77777777" w:rsidR="00772252" w:rsidRPr="00691A85" w:rsidRDefault="00772252" w:rsidP="00772252"/>
    <w:p w14:paraId="37FBD4F9" w14:textId="6EB6C2A8" w:rsidR="00772252" w:rsidRPr="00BF5B3B" w:rsidRDefault="00772252" w:rsidP="00D47D02">
      <w:pPr>
        <w:pStyle w:val="30"/>
        <w:numPr>
          <w:ilvl w:val="0"/>
          <w:numId w:val="0"/>
        </w:numPr>
        <w:ind w:left="709"/>
      </w:pPr>
      <w:bookmarkStart w:id="66" w:name="_Toc160004353"/>
      <w:r w:rsidRPr="00BF5B3B">
        <w:rPr>
          <w:rFonts w:hint="eastAsia"/>
        </w:rPr>
        <w:t>（</w:t>
      </w:r>
      <w:r w:rsidR="00227643" w:rsidRPr="00BF5B3B">
        <w:rPr>
          <w:rFonts w:hint="eastAsia"/>
        </w:rPr>
        <w:t>２</w:t>
      </w:r>
      <w:r w:rsidRPr="00BF5B3B">
        <w:rPr>
          <w:rFonts w:hint="eastAsia"/>
        </w:rPr>
        <w:t>）都道府県</w:t>
      </w:r>
      <w:r w:rsidR="00C52C5C" w:rsidRPr="00BF5B3B">
        <w:rPr>
          <w:rFonts w:hint="eastAsia"/>
        </w:rPr>
        <w:t>への</w:t>
      </w:r>
      <w:r w:rsidRPr="00BF5B3B">
        <w:rPr>
          <w:rFonts w:hint="eastAsia"/>
        </w:rPr>
        <w:t>報告</w:t>
      </w:r>
      <w:r w:rsidR="00383993" w:rsidRPr="00BF5B3B">
        <w:rPr>
          <w:rFonts w:hint="eastAsia"/>
        </w:rPr>
        <w:t>等</w:t>
      </w:r>
      <w:r w:rsidRPr="00BF5B3B">
        <w:rPr>
          <w:rFonts w:hint="eastAsia"/>
        </w:rPr>
        <w:t>に</w:t>
      </w:r>
      <w:r w:rsidR="00B105C3" w:rsidRPr="00BF5B3B">
        <w:rPr>
          <w:rFonts w:hint="eastAsia"/>
        </w:rPr>
        <w:t>係る</w:t>
      </w:r>
      <w:r w:rsidRPr="00BF5B3B">
        <w:rPr>
          <w:rFonts w:hint="eastAsia"/>
        </w:rPr>
        <w:t>要件</w:t>
      </w:r>
      <w:bookmarkEnd w:id="66"/>
    </w:p>
    <w:p w14:paraId="6E781291" w14:textId="52E843FB" w:rsidR="00C204D2" w:rsidRPr="00BF5B3B" w:rsidRDefault="00327CFA" w:rsidP="00AB1716">
      <w:r w:rsidRPr="00BF5B3B">
        <w:rPr>
          <w:rFonts w:hint="eastAsia"/>
        </w:rPr>
        <w:t>選挙人名簿管理</w:t>
      </w:r>
      <w:r w:rsidR="00393863" w:rsidRPr="00BF5B3B">
        <w:rPr>
          <w:rFonts w:hint="eastAsia"/>
        </w:rPr>
        <w:t>業務</w:t>
      </w:r>
      <w:r w:rsidR="00772252" w:rsidRPr="00BF5B3B">
        <w:rPr>
          <w:rFonts w:hint="eastAsia"/>
        </w:rPr>
        <w:t>においては、</w:t>
      </w:r>
      <w:r w:rsidR="00AB1716" w:rsidRPr="00BF5B3B">
        <w:rPr>
          <w:rFonts w:hint="eastAsia"/>
        </w:rPr>
        <w:t>各</w:t>
      </w:r>
      <w:r w:rsidR="00563C00">
        <w:rPr>
          <w:rFonts w:hint="eastAsia"/>
        </w:rPr>
        <w:t>市区町村</w:t>
      </w:r>
      <w:r w:rsidR="00AB1716" w:rsidRPr="00BF5B3B">
        <w:rPr>
          <w:rFonts w:hint="eastAsia"/>
        </w:rPr>
        <w:t>から</w:t>
      </w:r>
      <w:r w:rsidR="00772252" w:rsidRPr="00BF5B3B">
        <w:rPr>
          <w:rFonts w:hint="eastAsia"/>
        </w:rPr>
        <w:t>都道府県</w:t>
      </w:r>
      <w:r w:rsidR="001A787D" w:rsidRPr="00BF5B3B">
        <w:rPr>
          <w:rFonts w:hint="eastAsia"/>
        </w:rPr>
        <w:t>に対して報告</w:t>
      </w:r>
      <w:r w:rsidR="00DE61EB" w:rsidRPr="00BF5B3B">
        <w:rPr>
          <w:rFonts w:hint="eastAsia"/>
        </w:rPr>
        <w:t>等</w:t>
      </w:r>
      <w:r w:rsidR="00317E43" w:rsidRPr="00BF5B3B">
        <w:rPr>
          <w:rFonts w:hint="eastAsia"/>
        </w:rPr>
        <w:t>を行うための</w:t>
      </w:r>
      <w:r w:rsidR="00AB1716" w:rsidRPr="00BF5B3B">
        <w:rPr>
          <w:rFonts w:hint="eastAsia"/>
        </w:rPr>
        <w:t>業務が発生する。これらの報告</w:t>
      </w:r>
      <w:r w:rsidR="00DE61EB" w:rsidRPr="00BF5B3B">
        <w:rPr>
          <w:rFonts w:hint="eastAsia"/>
        </w:rPr>
        <w:t>等は、実施の有無やその</w:t>
      </w:r>
      <w:r w:rsidR="00AB1716" w:rsidRPr="00BF5B3B">
        <w:rPr>
          <w:rFonts w:hint="eastAsia"/>
        </w:rPr>
        <w:t>様式</w:t>
      </w:r>
      <w:r w:rsidR="00DE61EB" w:rsidRPr="00BF5B3B">
        <w:rPr>
          <w:rFonts w:hint="eastAsia"/>
        </w:rPr>
        <w:t>について</w:t>
      </w:r>
      <w:r w:rsidR="00AB1716" w:rsidRPr="00BF5B3B">
        <w:rPr>
          <w:rFonts w:hint="eastAsia"/>
        </w:rPr>
        <w:t>都道府県ごとに差異が存在しており、全国的な</w:t>
      </w:r>
      <w:r w:rsidR="00DE61EB" w:rsidRPr="00BF5B3B">
        <w:rPr>
          <w:rFonts w:hint="eastAsia"/>
        </w:rPr>
        <w:t>標準化</w:t>
      </w:r>
      <w:r w:rsidR="00AB1716" w:rsidRPr="00BF5B3B">
        <w:rPr>
          <w:rFonts w:hint="eastAsia"/>
        </w:rPr>
        <w:t>が困難な状況にある。</w:t>
      </w:r>
    </w:p>
    <w:p w14:paraId="072AC294" w14:textId="5C0F56C7" w:rsidR="00AB1716" w:rsidRPr="00BF5B3B" w:rsidRDefault="00C52C5C" w:rsidP="00AB1716">
      <w:r w:rsidRPr="00BF5B3B">
        <w:rPr>
          <w:rFonts w:hint="eastAsia"/>
        </w:rPr>
        <w:t>本</w:t>
      </w:r>
      <w:r w:rsidR="006F157A" w:rsidRPr="00BF5B3B">
        <w:rPr>
          <w:rFonts w:hint="eastAsia"/>
        </w:rPr>
        <w:t>仕様書</w:t>
      </w:r>
      <w:r w:rsidRPr="00BF5B3B">
        <w:rPr>
          <w:rFonts w:hint="eastAsia"/>
        </w:rPr>
        <w:t>においては、</w:t>
      </w:r>
      <w:r w:rsidR="00C022A9" w:rsidRPr="00BF5B3B">
        <w:rPr>
          <w:rFonts w:hint="eastAsia"/>
        </w:rPr>
        <w:t>ワーキングチーム</w:t>
      </w:r>
      <w:r w:rsidR="00AE770B" w:rsidRPr="00BF5B3B">
        <w:rPr>
          <w:rFonts w:hint="eastAsia"/>
        </w:rPr>
        <w:t>において</w:t>
      </w:r>
      <w:r w:rsidR="00FC22DE" w:rsidRPr="00BF5B3B">
        <w:rPr>
          <w:rFonts w:hint="eastAsia"/>
        </w:rPr>
        <w:t>統一できかつ</w:t>
      </w:r>
      <w:r w:rsidR="00AE770B" w:rsidRPr="00BF5B3B">
        <w:rPr>
          <w:rFonts w:hint="eastAsia"/>
        </w:rPr>
        <w:t>必要性が認められた</w:t>
      </w:r>
      <w:r w:rsidR="00C022A9" w:rsidRPr="00BF5B3B">
        <w:rPr>
          <w:rFonts w:hint="eastAsia"/>
        </w:rPr>
        <w:t>集計</w:t>
      </w:r>
      <w:r w:rsidR="00AE770B" w:rsidRPr="00BF5B3B">
        <w:rPr>
          <w:rFonts w:hint="eastAsia"/>
        </w:rPr>
        <w:t>については定義している。定義されていない</w:t>
      </w:r>
      <w:r w:rsidR="00C204D2" w:rsidRPr="00BF5B3B">
        <w:rPr>
          <w:rFonts w:hint="eastAsia"/>
        </w:rPr>
        <w:t>都道府県</w:t>
      </w:r>
      <w:r w:rsidR="00DE61EB" w:rsidRPr="00BF5B3B">
        <w:rPr>
          <w:rFonts w:hint="eastAsia"/>
        </w:rPr>
        <w:t>に対する</w:t>
      </w:r>
      <w:r w:rsidR="00C204D2" w:rsidRPr="00BF5B3B">
        <w:rPr>
          <w:rFonts w:hint="eastAsia"/>
        </w:rPr>
        <w:t>独自</w:t>
      </w:r>
      <w:r w:rsidR="00DE61EB" w:rsidRPr="00BF5B3B">
        <w:rPr>
          <w:rFonts w:hint="eastAsia"/>
        </w:rPr>
        <w:t>の報告等</w:t>
      </w:r>
      <w:r w:rsidR="00C204D2" w:rsidRPr="00BF5B3B">
        <w:rPr>
          <w:rFonts w:hint="eastAsia"/>
        </w:rPr>
        <w:t>は</w:t>
      </w:r>
      <w:r w:rsidR="00AE770B" w:rsidRPr="00BF5B3B">
        <w:rPr>
          <w:rFonts w:hint="eastAsia"/>
        </w:rPr>
        <w:t>標準化の</w:t>
      </w:r>
      <w:r w:rsidR="00C204D2" w:rsidRPr="00BF5B3B">
        <w:rPr>
          <w:rFonts w:hint="eastAsia"/>
        </w:rPr>
        <w:t>対象外とし</w:t>
      </w:r>
      <w:r w:rsidRPr="00BF5B3B">
        <w:rPr>
          <w:rFonts w:hint="eastAsia"/>
        </w:rPr>
        <w:t>、</w:t>
      </w:r>
      <w:r w:rsidR="00AE770B" w:rsidRPr="00BF5B3B">
        <w:rPr>
          <w:rFonts w:hint="eastAsia"/>
        </w:rPr>
        <w:t>パッケージシステムで提供されない場合は、</w:t>
      </w:r>
      <w:r w:rsidR="006E3AA4" w:rsidRPr="00BF5B3B">
        <w:rPr>
          <w:rFonts w:hint="eastAsia"/>
        </w:rPr>
        <w:t>外付けツール等（</w:t>
      </w:r>
      <w:r w:rsidR="006E3AA4" w:rsidRPr="00BF5B3B">
        <w:t>EUCを含む。）</w:t>
      </w:r>
      <w:r w:rsidR="00996DE0" w:rsidRPr="00BF5B3B">
        <w:rPr>
          <w:rFonts w:hint="eastAsia"/>
        </w:rPr>
        <w:t>により対応することを想定している</w:t>
      </w:r>
      <w:r w:rsidR="00AB1716" w:rsidRPr="00BF5B3B">
        <w:rPr>
          <w:rFonts w:hint="eastAsia"/>
        </w:rPr>
        <w:t>。</w:t>
      </w:r>
    </w:p>
    <w:p w14:paraId="62116978" w14:textId="77777777" w:rsidR="00691A85" w:rsidRPr="00BF5B3B" w:rsidRDefault="00691A85" w:rsidP="00691A85"/>
    <w:p w14:paraId="51080C57" w14:textId="3D943B30" w:rsidR="00691A85" w:rsidRPr="00BF5B3B" w:rsidRDefault="00691A85" w:rsidP="00D47D02">
      <w:pPr>
        <w:pStyle w:val="30"/>
        <w:numPr>
          <w:ilvl w:val="0"/>
          <w:numId w:val="0"/>
        </w:numPr>
        <w:ind w:left="709"/>
      </w:pPr>
      <w:bookmarkStart w:id="67" w:name="_Toc160004354"/>
      <w:r w:rsidRPr="00BF5B3B">
        <w:rPr>
          <w:rFonts w:hint="eastAsia"/>
        </w:rPr>
        <w:t>（</w:t>
      </w:r>
      <w:r>
        <w:rPr>
          <w:rFonts w:hint="eastAsia"/>
        </w:rPr>
        <w:t>３</w:t>
      </w:r>
      <w:r w:rsidRPr="00BF5B3B">
        <w:rPr>
          <w:rFonts w:hint="eastAsia"/>
        </w:rPr>
        <w:t>）エラー・アラートに係る要件</w:t>
      </w:r>
      <w:bookmarkEnd w:id="67"/>
    </w:p>
    <w:p w14:paraId="3CCE4716" w14:textId="5CF124F8" w:rsidR="00691A85" w:rsidRPr="00BF5B3B" w:rsidRDefault="00691A85" w:rsidP="000C1074">
      <w:r w:rsidRPr="00BF5B3B">
        <w:rPr>
          <w:rFonts w:hint="eastAsia"/>
        </w:rPr>
        <w:t>選挙人名簿管理業務においては、選挙人の資格判定の正確性を期すため、投票所での名簿対照時に年齢要件・住所要件・投票状況等のチェックが行われる。選挙業務の特性上、投票所に配置される職員は、選挙管理委員会の職員だけで</w:t>
      </w:r>
      <w:r w:rsidR="00A34F8B">
        <w:rPr>
          <w:rFonts w:hint="eastAsia"/>
        </w:rPr>
        <w:t>は</w:t>
      </w:r>
      <w:r w:rsidRPr="00BF5B3B">
        <w:rPr>
          <w:rFonts w:hint="eastAsia"/>
        </w:rPr>
        <w:t>なく、他部署所属の職員である場合も想定され、必ずしも選挙制度及び選挙人名簿管理システムに精通しているとは限らない。そのため本仕様書においては、機能要件の別添としてエラー・アラート要件を</w:t>
      </w:r>
      <w:r w:rsidR="001326E8">
        <w:rPr>
          <w:rFonts w:hint="eastAsia"/>
        </w:rPr>
        <w:t>【</w:t>
      </w:r>
      <w:r w:rsidRPr="00BF5B3B">
        <w:rPr>
          <w:rFonts w:hint="eastAsia"/>
        </w:rPr>
        <w:t>実装すべき</w:t>
      </w:r>
      <w:r w:rsidRPr="00BF5B3B">
        <w:rPr>
          <w:rFonts w:hint="eastAsia"/>
        </w:rPr>
        <w:lastRenderedPageBreak/>
        <w:t>機能</w:t>
      </w:r>
      <w:r w:rsidR="001326E8">
        <w:rPr>
          <w:rFonts w:hint="eastAsia"/>
        </w:rPr>
        <w:t>】</w:t>
      </w:r>
      <w:r w:rsidRPr="00BF5B3B">
        <w:rPr>
          <w:rFonts w:hint="eastAsia"/>
        </w:rPr>
        <w:t>として定義した。ただし、本資料で規定しているエラー・アラートは最低限搭載すべき要件であり、本資料に記載のないエラー・アラートを別途実装することは差し支えない。</w:t>
      </w:r>
    </w:p>
    <w:p w14:paraId="5089FCE5" w14:textId="77777777" w:rsidR="00691A85" w:rsidRPr="00BF5B3B" w:rsidRDefault="00691A85" w:rsidP="00691A85">
      <w:r w:rsidRPr="00BF5B3B">
        <w:rPr>
          <w:rFonts w:hint="eastAsia"/>
        </w:rPr>
        <w:t>エラー・アラートに係る共通的な考え方や基本的な要件は、後述の選挙人名簿管理共通要件に整理している。</w:t>
      </w:r>
    </w:p>
    <w:p w14:paraId="58B7B83A" w14:textId="77777777" w:rsidR="00691A85" w:rsidRPr="00BF5B3B" w:rsidRDefault="00691A85" w:rsidP="00691A85"/>
    <w:p w14:paraId="1B237D83" w14:textId="3A967495" w:rsidR="00691A85" w:rsidRPr="00BF5B3B" w:rsidRDefault="00691A85" w:rsidP="00D47D02">
      <w:pPr>
        <w:pStyle w:val="30"/>
        <w:numPr>
          <w:ilvl w:val="0"/>
          <w:numId w:val="0"/>
        </w:numPr>
        <w:ind w:left="709"/>
      </w:pPr>
      <w:bookmarkStart w:id="68" w:name="_Toc160004355"/>
      <w:r w:rsidRPr="00BF5B3B">
        <w:rPr>
          <w:rFonts w:hint="eastAsia"/>
        </w:rPr>
        <w:t>（</w:t>
      </w:r>
      <w:r>
        <w:rPr>
          <w:rFonts w:hint="eastAsia"/>
        </w:rPr>
        <w:t>４</w:t>
      </w:r>
      <w:r w:rsidRPr="00BF5B3B">
        <w:rPr>
          <w:rFonts w:hint="eastAsia"/>
        </w:rPr>
        <w:t>）</w:t>
      </w:r>
      <w:r w:rsidRPr="00C47E21">
        <w:rPr>
          <w:rFonts w:ascii="ＭＳ 明朝" w:hAnsi="ＭＳ 明朝" w:hint="eastAsia"/>
        </w:rPr>
        <w:t>EUC</w:t>
      </w:r>
      <w:r w:rsidRPr="00BF5B3B">
        <w:rPr>
          <w:rFonts w:hint="eastAsia"/>
        </w:rPr>
        <w:t>に係る要件</w:t>
      </w:r>
      <w:bookmarkEnd w:id="68"/>
    </w:p>
    <w:p w14:paraId="3B92C868" w14:textId="77777777" w:rsidR="00691A85" w:rsidRPr="00BF5B3B" w:rsidRDefault="00691A85" w:rsidP="00691A85">
      <w:r w:rsidRPr="00BF5B3B">
        <w:rPr>
          <w:rFonts w:hint="eastAsia"/>
        </w:rPr>
        <w:t>選挙人名簿管理システムが保有するデータの二次利用を可能とするデータの抽出・分析・加工及びこれらのファイルやリストへの出力・印刷等の機能について、後述の選挙人名簿管理共通要件にて定義している。また、</w:t>
      </w:r>
      <w:r w:rsidRPr="00BF5B3B">
        <w:t>EUCにて抽出したデータを加工するためのツール等は、各</w:t>
      </w:r>
      <w:r>
        <w:rPr>
          <w:rFonts w:hint="eastAsia"/>
          <w:bCs/>
        </w:rPr>
        <w:t>地方公共団体</w:t>
      </w:r>
      <w:r w:rsidRPr="00BF5B3B">
        <w:rPr>
          <w:rFonts w:hint="eastAsia"/>
        </w:rPr>
        <w:t>の事情に合わせて必要な機能を導入することができる。</w:t>
      </w:r>
    </w:p>
    <w:p w14:paraId="091F1201" w14:textId="77777777" w:rsidR="00691A85" w:rsidRPr="00BF5B3B" w:rsidRDefault="00691A85" w:rsidP="00691A85"/>
    <w:p w14:paraId="08026A23" w14:textId="512CD497" w:rsidR="00691A85" w:rsidRPr="00BF5B3B" w:rsidRDefault="00691A85" w:rsidP="00D47D02">
      <w:pPr>
        <w:pStyle w:val="30"/>
        <w:numPr>
          <w:ilvl w:val="0"/>
          <w:numId w:val="0"/>
        </w:numPr>
        <w:ind w:left="709"/>
      </w:pPr>
      <w:bookmarkStart w:id="69" w:name="_Toc160004356"/>
      <w:r w:rsidRPr="00BF5B3B">
        <w:rPr>
          <w:rFonts w:hint="eastAsia"/>
        </w:rPr>
        <w:t>（</w:t>
      </w:r>
      <w:r>
        <w:rPr>
          <w:rFonts w:hint="eastAsia"/>
        </w:rPr>
        <w:t>５</w:t>
      </w:r>
      <w:r w:rsidRPr="00BF5B3B">
        <w:rPr>
          <w:rFonts w:hint="eastAsia"/>
        </w:rPr>
        <w:t>）バッチ処理（一括処理）に係る事項</w:t>
      </w:r>
      <w:bookmarkEnd w:id="69"/>
    </w:p>
    <w:p w14:paraId="5FAE75EA" w14:textId="3384C52F" w:rsidR="00691A85" w:rsidRPr="00BF5B3B" w:rsidRDefault="00691A85" w:rsidP="00691A85">
      <w:r w:rsidRPr="00BF5B3B">
        <w:rPr>
          <w:rFonts w:hint="eastAsia"/>
        </w:rPr>
        <w:t>本書では、所謂バッチ処理とオンライン処理の別については、実装方式によるものとして、明確な定義を実施していない。そのため、選挙人名簿管理業務においては、定時登録時</w:t>
      </w:r>
      <w:r w:rsidR="00563C00">
        <w:rPr>
          <w:rFonts w:hint="eastAsia"/>
        </w:rPr>
        <w:t>又は</w:t>
      </w:r>
      <w:r w:rsidRPr="00BF5B3B">
        <w:rPr>
          <w:rFonts w:hint="eastAsia"/>
        </w:rPr>
        <w:t>選挙時登録時における名簿調製など、バッチ処理（一括処理）による処理が必要となる機能が存在すると想定されるが、実装方式の指定は行わない。また、その他の機能においても、バッチ処理（一括処理）による実装を妨げるものではない。</w:t>
      </w:r>
    </w:p>
    <w:p w14:paraId="431E912F" w14:textId="77777777" w:rsidR="00216774" w:rsidRPr="00691A85" w:rsidRDefault="00216774" w:rsidP="00216774"/>
    <w:p w14:paraId="06B481F5" w14:textId="40D9206A" w:rsidR="00216774" w:rsidRPr="00BF5B3B" w:rsidRDefault="00216774" w:rsidP="00D47D02">
      <w:pPr>
        <w:pStyle w:val="30"/>
        <w:numPr>
          <w:ilvl w:val="0"/>
          <w:numId w:val="0"/>
        </w:numPr>
        <w:ind w:left="709"/>
      </w:pPr>
      <w:bookmarkStart w:id="70" w:name="_Toc160004357"/>
      <w:r w:rsidRPr="00BF5B3B">
        <w:rPr>
          <w:rFonts w:hint="eastAsia"/>
        </w:rPr>
        <w:t>（</w:t>
      </w:r>
      <w:r w:rsidR="00691A85">
        <w:rPr>
          <w:rFonts w:hint="eastAsia"/>
        </w:rPr>
        <w:t>６</w:t>
      </w:r>
      <w:r w:rsidRPr="00BF5B3B">
        <w:rPr>
          <w:rFonts w:hint="eastAsia"/>
        </w:rPr>
        <w:t>）共通投票所に係る要件</w:t>
      </w:r>
      <w:bookmarkEnd w:id="70"/>
    </w:p>
    <w:p w14:paraId="55EA4B3A" w14:textId="078D5D1E" w:rsidR="00216774" w:rsidRPr="00BF5B3B" w:rsidRDefault="00216774" w:rsidP="00216774">
      <w:r w:rsidRPr="00BF5B3B">
        <w:rPr>
          <w:rFonts w:hint="eastAsia"/>
        </w:rPr>
        <w:t>共通投票所については、現段階において導入団体が限られており、</w:t>
      </w:r>
      <w:r w:rsidR="00B82184" w:rsidRPr="00BF5B3B">
        <w:rPr>
          <w:rFonts w:hint="eastAsia"/>
        </w:rPr>
        <w:t>期日前・不在者投票管理機能を準用しているケースが多くを占め</w:t>
      </w:r>
      <w:r w:rsidR="00072C58" w:rsidRPr="00BF5B3B">
        <w:rPr>
          <w:rFonts w:hint="eastAsia"/>
        </w:rPr>
        <w:t>る。そのため、</w:t>
      </w:r>
      <w:r w:rsidR="00B82184" w:rsidRPr="00BF5B3B">
        <w:rPr>
          <w:rFonts w:hint="eastAsia"/>
        </w:rPr>
        <w:t>共通投票所機能として確立したシステムを利用している</w:t>
      </w:r>
      <w:r w:rsidR="002C463D" w:rsidRPr="00BF5B3B">
        <w:rPr>
          <w:rFonts w:hint="eastAsia"/>
        </w:rPr>
        <w:t>ケースは見受けられない。しかしながら、投票</w:t>
      </w:r>
      <w:r w:rsidR="00305186">
        <w:rPr>
          <w:rFonts w:hint="eastAsia"/>
        </w:rPr>
        <w:t>環境</w:t>
      </w:r>
      <w:r w:rsidR="002C463D" w:rsidRPr="00BF5B3B">
        <w:rPr>
          <w:rFonts w:hint="eastAsia"/>
        </w:rPr>
        <w:t>の向上</w:t>
      </w:r>
      <w:r w:rsidR="00563C00">
        <w:rPr>
          <w:rFonts w:hint="eastAsia"/>
        </w:rPr>
        <w:t>等</w:t>
      </w:r>
      <w:r w:rsidR="002C463D" w:rsidRPr="00BF5B3B">
        <w:rPr>
          <w:rFonts w:hint="eastAsia"/>
        </w:rPr>
        <w:t>の観点から導入検討を行う団体が増加することが見込まれるため、</w:t>
      </w:r>
      <w:r w:rsidR="00323862">
        <w:rPr>
          <w:rFonts w:hint="eastAsia"/>
        </w:rPr>
        <w:t>期日前・不在者投票管理サブユニットに</w:t>
      </w:r>
      <w:r w:rsidR="00015104" w:rsidRPr="00BF5B3B">
        <w:rPr>
          <w:rFonts w:hint="eastAsia"/>
        </w:rPr>
        <w:t>【実装してもしなくても良い機能】</w:t>
      </w:r>
      <w:r w:rsidR="002C463D" w:rsidRPr="00BF5B3B">
        <w:rPr>
          <w:rFonts w:hint="eastAsia"/>
        </w:rPr>
        <w:t>として共通投票所機能を定義した。</w:t>
      </w:r>
    </w:p>
    <w:p w14:paraId="77F7CAE1" w14:textId="7109CFAF" w:rsidR="00C00430" w:rsidRDefault="00C00430" w:rsidP="00C00430"/>
    <w:p w14:paraId="3A725F86" w14:textId="7FF9991C" w:rsidR="00FE35A6" w:rsidRPr="00BF5B3B" w:rsidRDefault="00FE35A6" w:rsidP="00D47D02">
      <w:pPr>
        <w:pStyle w:val="30"/>
        <w:numPr>
          <w:ilvl w:val="0"/>
          <w:numId w:val="0"/>
        </w:numPr>
        <w:ind w:left="709"/>
      </w:pPr>
      <w:bookmarkStart w:id="71" w:name="_Toc160004358"/>
      <w:r w:rsidRPr="00BF5B3B">
        <w:rPr>
          <w:rFonts w:hint="eastAsia"/>
        </w:rPr>
        <w:t>（</w:t>
      </w:r>
      <w:r>
        <w:rPr>
          <w:rFonts w:hint="eastAsia"/>
        </w:rPr>
        <w:t>７</w:t>
      </w:r>
      <w:r w:rsidRPr="00BF5B3B">
        <w:rPr>
          <w:rFonts w:hint="eastAsia"/>
        </w:rPr>
        <w:t>）</w:t>
      </w:r>
      <w:r>
        <w:rPr>
          <w:rFonts w:hint="eastAsia"/>
        </w:rPr>
        <w:t>マイナポータルぴったりサービスに関する要件</w:t>
      </w:r>
      <w:bookmarkEnd w:id="71"/>
    </w:p>
    <w:p w14:paraId="50C7678D" w14:textId="1C0FDCD2" w:rsidR="00FE35A6" w:rsidRDefault="00FE35A6" w:rsidP="00FE35A6">
      <w:r w:rsidRPr="00FE35A6">
        <w:rPr>
          <w:rFonts w:hint="eastAsia"/>
        </w:rPr>
        <w:t>「デジタル社会の実現に向けた重点計画（</w:t>
      </w:r>
      <w:r w:rsidR="00B0016D" w:rsidRPr="00B0016D">
        <w:rPr>
          <w:rFonts w:hint="eastAsia"/>
        </w:rPr>
        <w:t>令和４年６月７日</w:t>
      </w:r>
      <w:r w:rsidRPr="00FE35A6">
        <w:t>閣議決定）」別冊「オンライン化を実施する行政手続の一覧等」「Ⅴ 地方公共団体が優先的にオンライン化を推進すべき手続」</w:t>
      </w:r>
      <w:r>
        <w:rPr>
          <w:rFonts w:hint="eastAsia"/>
        </w:rPr>
        <w:t>のうち、選挙業務の対象として「</w:t>
      </w:r>
      <w:r w:rsidRPr="00FE35A6">
        <w:t>衆議院・参議院選挙の不在者投票用紙等の請求</w:t>
      </w:r>
      <w:r>
        <w:rPr>
          <w:rFonts w:hint="eastAsia"/>
        </w:rPr>
        <w:t>」がある。そのため、</w:t>
      </w:r>
      <w:r w:rsidR="00B0016D" w:rsidRPr="00B0016D">
        <w:rPr>
          <w:rFonts w:hint="eastAsia"/>
        </w:rPr>
        <w:t>マイナポータルぴったりサービスより受け付けた</w:t>
      </w:r>
      <w:r w:rsidRPr="00FE35A6">
        <w:rPr>
          <w:rFonts w:hint="eastAsia"/>
        </w:rPr>
        <w:t>申請データ</w:t>
      </w:r>
      <w:r w:rsidR="00A335AE" w:rsidRPr="00A335AE">
        <w:rPr>
          <w:rFonts w:hint="eastAsia"/>
        </w:rPr>
        <w:t>のうち管理が必要な項目</w:t>
      </w:r>
      <w:r w:rsidRPr="00FE35A6">
        <w:rPr>
          <w:rFonts w:hint="eastAsia"/>
        </w:rPr>
        <w:t>を、申請管理機能（「地方公共団体の基幹業務システムの共通機能に関する標準仕様書」において規定する申請管理機能をいう。以下同じ。）を経由して取得できる</w:t>
      </w:r>
      <w:r>
        <w:rPr>
          <w:rFonts w:hint="eastAsia"/>
        </w:rPr>
        <w:t>必要がある。</w:t>
      </w:r>
      <w:r w:rsidR="00B0016D" w:rsidRPr="00B0016D">
        <w:rPr>
          <w:rFonts w:hint="eastAsia"/>
        </w:rPr>
        <w:t>なお、経過措置として、「自治体の行政手続のオンライン化に係る申請管理システム等の構築に関する標準仕様書（令和５年１月</w:t>
      </w:r>
      <w:r w:rsidR="00B0016D" w:rsidRPr="00B0016D">
        <w:t>20日　総務省）」に規定される連携方式３、４</w:t>
      </w:r>
      <w:r w:rsidR="00B4280D" w:rsidRPr="00B4280D">
        <w:rPr>
          <w:rFonts w:hint="eastAsia"/>
        </w:rPr>
        <w:t>（基幹業</w:t>
      </w:r>
      <w:r w:rsidR="00B4280D" w:rsidRPr="00B4280D">
        <w:rPr>
          <w:rFonts w:hint="eastAsia"/>
        </w:rPr>
        <w:lastRenderedPageBreak/>
        <w:t>務システムの改修を要する方式）</w:t>
      </w:r>
      <w:r w:rsidR="00B0016D" w:rsidRPr="00B0016D">
        <w:t>により申請管理機能を経由して取得することも許容される。また、管理が必要な項目とは、標準仕様書における管理項目を想定しているが、標準仕様書における管理項目が不足する場合には必要に応じて管理項目以外の項目を取得してもよい。</w:t>
      </w:r>
      <w:r w:rsidR="00757885">
        <w:rPr>
          <w:rFonts w:hint="eastAsia"/>
        </w:rPr>
        <w:t>また、</w:t>
      </w:r>
      <w:r w:rsidR="00A335AE" w:rsidRPr="00A335AE">
        <w:rPr>
          <w:rFonts w:hint="eastAsia"/>
        </w:rPr>
        <w:t>申請管理機能がマイナポータルぴったりサービス等に対して申請処理状況</w:t>
      </w:r>
      <w:r w:rsidR="00A335AE" w:rsidRPr="00A335AE">
        <w:t>(処理中、要再申請、完了、却下、</w:t>
      </w:r>
      <w:r w:rsidR="00B0016D" w:rsidRPr="00B0016D">
        <w:rPr>
          <w:rFonts w:hint="eastAsia"/>
        </w:rPr>
        <w:t>取下げ</w:t>
      </w:r>
      <w:r w:rsidR="00A335AE" w:rsidRPr="00A335AE">
        <w:t>のステータス）を送信する場合に用いるため、取得した項目等を表示、出力等できる</w:t>
      </w:r>
      <w:r w:rsidR="00757885">
        <w:rPr>
          <w:rFonts w:hint="eastAsia"/>
        </w:rPr>
        <w:t>必要がある。</w:t>
      </w:r>
    </w:p>
    <w:p w14:paraId="32E870AE" w14:textId="77777777" w:rsidR="00B4280D" w:rsidRDefault="00B4280D" w:rsidP="00B4280D">
      <w:r>
        <w:rPr>
          <w:rFonts w:hint="eastAsia"/>
        </w:rPr>
        <w:t>方式３　入力画面に取込機能実装</w:t>
      </w:r>
    </w:p>
    <w:p w14:paraId="61470522" w14:textId="1A37A419" w:rsidR="00B4280D" w:rsidRPr="00BF5B3B" w:rsidRDefault="00B4280D" w:rsidP="00B4280D">
      <w:r>
        <w:rPr>
          <w:rFonts w:hint="eastAsia"/>
        </w:rPr>
        <w:t>方式４　一括取込機能の実装</w:t>
      </w:r>
    </w:p>
    <w:p w14:paraId="20716D14" w14:textId="069E0D50" w:rsidR="00FE35A6" w:rsidRPr="00FE35A6" w:rsidRDefault="00FE35A6" w:rsidP="00C00430"/>
    <w:p w14:paraId="50563C9E" w14:textId="0F54EDD6" w:rsidR="00C00430" w:rsidRPr="00BF5B3B" w:rsidRDefault="00053A3A" w:rsidP="00D47D02">
      <w:pPr>
        <w:pStyle w:val="30"/>
        <w:numPr>
          <w:ilvl w:val="0"/>
          <w:numId w:val="0"/>
        </w:numPr>
        <w:ind w:left="709"/>
      </w:pPr>
      <w:bookmarkStart w:id="72" w:name="_Toc160004359"/>
      <w:r w:rsidRPr="00BF5B3B">
        <w:rPr>
          <w:rFonts w:hint="eastAsia"/>
        </w:rPr>
        <w:t>（</w:t>
      </w:r>
      <w:r w:rsidR="00FE35A6">
        <w:rPr>
          <w:rFonts w:hint="eastAsia"/>
        </w:rPr>
        <w:t>８</w:t>
      </w:r>
      <w:r w:rsidRPr="00BF5B3B">
        <w:rPr>
          <w:rFonts w:hint="eastAsia"/>
        </w:rPr>
        <w:t>）</w:t>
      </w:r>
      <w:r w:rsidR="00F4782A" w:rsidRPr="00BF5B3B">
        <w:rPr>
          <w:rFonts w:hint="eastAsia"/>
        </w:rPr>
        <w:t>マイナンバーカードを用いた投票受付</w:t>
      </w:r>
      <w:bookmarkEnd w:id="72"/>
    </w:p>
    <w:p w14:paraId="37CA750E" w14:textId="7873321B" w:rsidR="002A68DD" w:rsidRPr="00BF5B3B" w:rsidRDefault="0051468D" w:rsidP="00C00430">
      <w:r w:rsidRPr="00BF5B3B">
        <w:rPr>
          <w:rFonts w:hint="eastAsia"/>
        </w:rPr>
        <w:t>選挙人名簿管理</w:t>
      </w:r>
      <w:r w:rsidR="00393863" w:rsidRPr="00BF5B3B">
        <w:rPr>
          <w:rFonts w:hint="eastAsia"/>
        </w:rPr>
        <w:t>業務</w:t>
      </w:r>
      <w:r w:rsidR="002A68DD" w:rsidRPr="00BF5B3B">
        <w:rPr>
          <w:rFonts w:hint="eastAsia"/>
        </w:rPr>
        <w:t>においては、</w:t>
      </w:r>
      <w:r w:rsidRPr="00BF5B3B">
        <w:rPr>
          <w:rFonts w:hint="eastAsia"/>
        </w:rPr>
        <w:t>一部の</w:t>
      </w:r>
      <w:r w:rsidR="00A02D8E">
        <w:rPr>
          <w:rFonts w:hint="eastAsia"/>
        </w:rPr>
        <w:t>地方公共団体</w:t>
      </w:r>
      <w:r w:rsidRPr="00BF5B3B">
        <w:rPr>
          <w:rFonts w:hint="eastAsia"/>
        </w:rPr>
        <w:t>においてマイナンバーカードを用いた投票受付を行っている。本機能については、</w:t>
      </w:r>
      <w:r w:rsidR="00EA33BC" w:rsidRPr="00BF5B3B">
        <w:rPr>
          <w:rFonts w:hint="eastAsia"/>
        </w:rPr>
        <w:t>現段階では実装ベンダ及び実装団体が限られるものの、</w:t>
      </w:r>
      <w:r w:rsidR="00015104" w:rsidRPr="00BF5B3B">
        <w:rPr>
          <w:rFonts w:hint="eastAsia"/>
        </w:rPr>
        <w:t>【実装してもしなくても良い機能】</w:t>
      </w:r>
      <w:r w:rsidR="00EA33BC" w:rsidRPr="00BF5B3B">
        <w:rPr>
          <w:rFonts w:hint="eastAsia"/>
        </w:rPr>
        <w:t>として定義を行っている。</w:t>
      </w:r>
    </w:p>
    <w:p w14:paraId="5DC7CACA" w14:textId="77777777" w:rsidR="00227643" w:rsidRPr="00BF5B3B" w:rsidRDefault="00227643" w:rsidP="00227643">
      <w:pPr>
        <w:pStyle w:val="afa"/>
        <w:ind w:rightChars="-68" w:right="-143"/>
      </w:pPr>
    </w:p>
    <w:p w14:paraId="54BB84AB" w14:textId="10A06970" w:rsidR="00227643" w:rsidRPr="00BF5B3B" w:rsidRDefault="00227643" w:rsidP="00D47D02">
      <w:pPr>
        <w:pStyle w:val="30"/>
        <w:numPr>
          <w:ilvl w:val="0"/>
          <w:numId w:val="0"/>
        </w:numPr>
        <w:ind w:left="709"/>
      </w:pPr>
      <w:bookmarkStart w:id="73" w:name="_Toc160004360"/>
      <w:r w:rsidRPr="00BF5B3B">
        <w:rPr>
          <w:rFonts w:hint="eastAsia"/>
        </w:rPr>
        <w:t>（</w:t>
      </w:r>
      <w:r w:rsidR="00FE35A6">
        <w:rPr>
          <w:rFonts w:hint="eastAsia"/>
        </w:rPr>
        <w:t>９</w:t>
      </w:r>
      <w:r w:rsidRPr="00BF5B3B">
        <w:rPr>
          <w:rFonts w:hint="eastAsia"/>
        </w:rPr>
        <w:t>）各</w:t>
      </w:r>
      <w:r w:rsidR="00A02D8E">
        <w:rPr>
          <w:rFonts w:hint="eastAsia"/>
          <w:bCs/>
        </w:rPr>
        <w:t>地方公共団体</w:t>
      </w:r>
      <w:r w:rsidR="002B7341">
        <w:rPr>
          <w:rFonts w:hint="eastAsia"/>
        </w:rPr>
        <w:t>における条例による</w:t>
      </w:r>
      <w:r w:rsidR="007A12BE">
        <w:rPr>
          <w:rFonts w:hint="eastAsia"/>
        </w:rPr>
        <w:t>住民投票に係る要件</w:t>
      </w:r>
      <w:bookmarkEnd w:id="73"/>
    </w:p>
    <w:p w14:paraId="5BC2DF15" w14:textId="20D5F4EC" w:rsidR="00227643" w:rsidRDefault="006F11A4" w:rsidP="00227643">
      <w:r w:rsidRPr="006F11A4">
        <w:rPr>
          <w:rFonts w:hint="eastAsia"/>
        </w:rPr>
        <w:t>直接請求による住民投票に関しては、選挙人名簿管理システムを用いることで業務が実現できるよう仕様書に要件を定めているが、条例による住民投票に関しては、各地方公共団体において条例に定める要件が異なることから要件の定義を行わない。</w:t>
      </w:r>
    </w:p>
    <w:p w14:paraId="3E9C1A47" w14:textId="77777777" w:rsidR="0045401C" w:rsidRPr="00BF5B3B" w:rsidRDefault="0045401C" w:rsidP="00AC3D19"/>
    <w:p w14:paraId="00770516" w14:textId="28FE9E6B" w:rsidR="006E7E6A" w:rsidRPr="00BF5B3B" w:rsidRDefault="00FD6E82" w:rsidP="006E7E6A">
      <w:pPr>
        <w:pStyle w:val="20"/>
      </w:pPr>
      <w:bookmarkStart w:id="74" w:name="_Toc160004361"/>
      <w:r w:rsidRPr="00BF5B3B">
        <w:rPr>
          <w:rFonts w:ascii="ＭＳ 明朝" w:hAnsi="ＭＳ 明朝" w:hint="eastAsia"/>
        </w:rPr>
        <w:t xml:space="preserve">３－２　</w:t>
      </w:r>
      <w:r w:rsidRPr="00BF5B3B">
        <w:rPr>
          <w:rFonts w:ascii="ＭＳ 明朝" w:hAnsi="ＭＳ 明朝"/>
        </w:rPr>
        <w:t>機能要件</w:t>
      </w:r>
      <w:bookmarkEnd w:id="74"/>
    </w:p>
    <w:p w14:paraId="5C5BF802" w14:textId="0C56DBB8" w:rsidR="00EE5306" w:rsidRDefault="0029184E" w:rsidP="0029184E">
      <w:r w:rsidRPr="00BF5B3B">
        <w:rPr>
          <w:rFonts w:hint="eastAsia"/>
        </w:rPr>
        <w:t>機能要件</w:t>
      </w:r>
      <w:r w:rsidR="00C2146A" w:rsidRPr="00BF5B3B">
        <w:rPr>
          <w:rFonts w:hint="eastAsia"/>
        </w:rPr>
        <w:t>を別紙</w:t>
      </w:r>
      <w:r w:rsidR="00EE5306" w:rsidRPr="00BF5B3B">
        <w:rPr>
          <w:rFonts w:hint="eastAsia"/>
        </w:rPr>
        <w:t>に示す。</w:t>
      </w:r>
    </w:p>
    <w:p w14:paraId="7B37DF82" w14:textId="69DDCB82" w:rsidR="007D0F2F" w:rsidRDefault="007D0F2F" w:rsidP="0029184E">
      <w:r>
        <w:rPr>
          <w:rFonts w:hint="eastAsia"/>
        </w:rPr>
        <w:t>機能要件は、便宜上、4つの</w:t>
      </w:r>
      <w:r w:rsidR="00323862">
        <w:rPr>
          <w:rFonts w:hint="eastAsia"/>
        </w:rPr>
        <w:t>サブユニット</w:t>
      </w:r>
      <w:r>
        <w:rPr>
          <w:rFonts w:hint="eastAsia"/>
        </w:rPr>
        <w:t>（</w:t>
      </w:r>
      <w:r w:rsidRPr="002A534A">
        <w:rPr>
          <w:rFonts w:hint="eastAsia"/>
        </w:rPr>
        <w:t>選挙人名簿管理</w:t>
      </w:r>
      <w:r w:rsidR="006A6647">
        <w:rPr>
          <w:rFonts w:hint="eastAsia"/>
        </w:rPr>
        <w:t>サブユニット</w:t>
      </w:r>
      <w:r w:rsidRPr="002A534A">
        <w:rPr>
          <w:rFonts w:hint="eastAsia"/>
        </w:rPr>
        <w:t>、期日前・不在者投票管理</w:t>
      </w:r>
      <w:r w:rsidR="006A6647">
        <w:rPr>
          <w:rFonts w:hint="eastAsia"/>
        </w:rPr>
        <w:t>サブユニット</w:t>
      </w:r>
      <w:r w:rsidRPr="002A534A">
        <w:rPr>
          <w:rFonts w:hint="eastAsia"/>
        </w:rPr>
        <w:t>、在外選挙管理</w:t>
      </w:r>
      <w:r w:rsidR="006A6647">
        <w:rPr>
          <w:rFonts w:hint="eastAsia"/>
        </w:rPr>
        <w:t>サブユニット</w:t>
      </w:r>
      <w:r w:rsidR="00756723">
        <w:rPr>
          <w:rFonts w:hint="eastAsia"/>
        </w:rPr>
        <w:t>及び</w:t>
      </w:r>
      <w:r w:rsidRPr="002A534A">
        <w:rPr>
          <w:rFonts w:hint="eastAsia"/>
        </w:rPr>
        <w:t>当日投票管理</w:t>
      </w:r>
      <w:r w:rsidR="006A6647">
        <w:rPr>
          <w:rFonts w:hint="eastAsia"/>
        </w:rPr>
        <w:t>サブユニット</w:t>
      </w:r>
      <w:r>
        <w:rPr>
          <w:rFonts w:hint="eastAsia"/>
        </w:rPr>
        <w:t>）に分け記載を行っている。</w:t>
      </w:r>
    </w:p>
    <w:p w14:paraId="087BDF26" w14:textId="638FB4CA" w:rsidR="00621DA5" w:rsidRDefault="007D0F2F" w:rsidP="0029184E">
      <w:r>
        <w:rPr>
          <w:rFonts w:hint="eastAsia"/>
        </w:rPr>
        <w:t>また、4つの</w:t>
      </w:r>
      <w:r w:rsidR="00323862">
        <w:rPr>
          <w:rFonts w:hint="eastAsia"/>
        </w:rPr>
        <w:t>サブユニット</w:t>
      </w:r>
      <w:r w:rsidR="00621DA5" w:rsidRPr="002A534A">
        <w:rPr>
          <w:rFonts w:hint="eastAsia"/>
        </w:rPr>
        <w:t>で横断的に必要となる選挙業務に共通する要件</w:t>
      </w:r>
      <w:r w:rsidR="00621DA5">
        <w:rPr>
          <w:rFonts w:hint="eastAsia"/>
        </w:rPr>
        <w:t>について、共通要件に定義している</w:t>
      </w:r>
      <w:r w:rsidR="00621DA5" w:rsidRPr="002A534A">
        <w:rPr>
          <w:rFonts w:hint="eastAsia"/>
        </w:rPr>
        <w:t>。</w:t>
      </w:r>
    </w:p>
    <w:p w14:paraId="09CB0439" w14:textId="77777777" w:rsidR="007D0F2F" w:rsidRPr="007D0F2F" w:rsidRDefault="007D0F2F" w:rsidP="0029184E"/>
    <w:tbl>
      <w:tblPr>
        <w:tblStyle w:val="af8"/>
        <w:tblW w:w="0" w:type="auto"/>
        <w:tblLook w:val="04A0" w:firstRow="1" w:lastRow="0" w:firstColumn="1" w:lastColumn="0" w:noHBand="0" w:noVBand="1"/>
      </w:tblPr>
      <w:tblGrid>
        <w:gridCol w:w="4531"/>
        <w:gridCol w:w="4246"/>
      </w:tblGrid>
      <w:tr w:rsidR="00621DA5" w:rsidRPr="002A534A" w14:paraId="46B47830" w14:textId="77777777" w:rsidTr="00756723">
        <w:tc>
          <w:tcPr>
            <w:tcW w:w="4531" w:type="dxa"/>
            <w:vAlign w:val="center"/>
          </w:tcPr>
          <w:p w14:paraId="4C0E1855" w14:textId="77777777" w:rsidR="00621DA5" w:rsidRPr="002A534A" w:rsidRDefault="00621DA5" w:rsidP="00756723">
            <w:pPr>
              <w:pStyle w:val="aff5"/>
              <w:rPr>
                <w:rFonts w:ascii="ＭＳ 明朝" w:eastAsia="ＭＳ 明朝" w:hAnsi="ＭＳ 明朝"/>
              </w:rPr>
            </w:pPr>
            <w:r w:rsidRPr="002A534A">
              <w:rPr>
                <w:rFonts w:ascii="ＭＳ 明朝" w:eastAsia="ＭＳ 明朝" w:hAnsi="ＭＳ 明朝" w:hint="eastAsia"/>
                <w:color w:val="000000"/>
              </w:rPr>
              <w:t>機能要件</w:t>
            </w:r>
          </w:p>
        </w:tc>
        <w:tc>
          <w:tcPr>
            <w:tcW w:w="4246" w:type="dxa"/>
          </w:tcPr>
          <w:p w14:paraId="53C85011" w14:textId="5A1917FC" w:rsidR="00621DA5" w:rsidRPr="002A534A" w:rsidRDefault="00621DA5" w:rsidP="00756723">
            <w:pPr>
              <w:pStyle w:val="aff5"/>
              <w:rPr>
                <w:rFonts w:ascii="ＭＳ 明朝" w:eastAsia="ＭＳ 明朝" w:hAnsi="ＭＳ 明朝"/>
              </w:rPr>
            </w:pPr>
            <w:r w:rsidRPr="002A534A">
              <w:rPr>
                <w:rFonts w:ascii="ＭＳ 明朝" w:eastAsia="ＭＳ 明朝" w:hAnsi="ＭＳ 明朝" w:hint="eastAsia"/>
              </w:rPr>
              <w:t>別紙</w:t>
            </w:r>
            <w:r w:rsidR="00A10813">
              <w:rPr>
                <w:rFonts w:ascii="ＭＳ 明朝" w:eastAsia="ＭＳ 明朝" w:hAnsi="ＭＳ 明朝" w:hint="eastAsia"/>
              </w:rPr>
              <w:t>３</w:t>
            </w:r>
            <w:r w:rsidRPr="002A534A">
              <w:rPr>
                <w:rFonts w:ascii="ＭＳ 明朝" w:eastAsia="ＭＳ 明朝" w:hAnsi="ＭＳ 明朝" w:hint="eastAsia"/>
              </w:rPr>
              <w:t>－１のとおり</w:t>
            </w:r>
          </w:p>
        </w:tc>
      </w:tr>
    </w:tbl>
    <w:p w14:paraId="11E5DE5B" w14:textId="77777777" w:rsidR="00621DA5" w:rsidRPr="00BF5B3B" w:rsidRDefault="00621DA5" w:rsidP="0029184E"/>
    <w:p w14:paraId="05A7E96D" w14:textId="11C85409" w:rsidR="0029184E" w:rsidRPr="00BF5B3B" w:rsidRDefault="00EE5306" w:rsidP="0029184E">
      <w:r w:rsidRPr="00BF5B3B">
        <w:rPr>
          <w:rFonts w:hint="eastAsia"/>
        </w:rPr>
        <w:t>以下に、機能要件に</w:t>
      </w:r>
      <w:r w:rsidR="00224352" w:rsidRPr="00BF5B3B">
        <w:rPr>
          <w:rFonts w:hint="eastAsia"/>
        </w:rPr>
        <w:t>おける</w:t>
      </w:r>
      <w:r w:rsidR="00BC1BAE" w:rsidRPr="00BF5B3B">
        <w:rPr>
          <w:rFonts w:hint="eastAsia"/>
        </w:rPr>
        <w:t>各項目の説明を示す。</w:t>
      </w:r>
    </w:p>
    <w:p w14:paraId="7FFB2A5B" w14:textId="7B62FE0C" w:rsidR="0029184E" w:rsidRPr="00BF5B3B" w:rsidRDefault="0029184E" w:rsidP="00EE5306">
      <w:pPr>
        <w:pStyle w:val="ac"/>
        <w:numPr>
          <w:ilvl w:val="0"/>
          <w:numId w:val="20"/>
        </w:numPr>
        <w:ind w:leftChars="0" w:firstLineChars="0"/>
      </w:pPr>
      <w:r w:rsidRPr="00BF5B3B">
        <w:rPr>
          <w:rFonts w:hint="eastAsia"/>
        </w:rPr>
        <w:t>実装</w:t>
      </w:r>
      <w:r w:rsidR="00EE5306" w:rsidRPr="00BF5B3B">
        <w:rPr>
          <w:rFonts w:hint="eastAsia"/>
        </w:rPr>
        <w:t>すべき</w:t>
      </w:r>
      <w:r w:rsidRPr="00BF5B3B">
        <w:rPr>
          <w:rFonts w:hint="eastAsia"/>
        </w:rPr>
        <w:t>機能</w:t>
      </w:r>
    </w:p>
    <w:p w14:paraId="1FB91B68" w14:textId="2E98FCCE" w:rsidR="00EE5306" w:rsidRPr="00BF5B3B" w:rsidRDefault="00EE5306" w:rsidP="00EE5306">
      <w:pPr>
        <w:pStyle w:val="ac"/>
        <w:ind w:leftChars="0" w:left="630" w:firstLineChars="0" w:firstLine="0"/>
      </w:pPr>
      <w:r w:rsidRPr="00BF5B3B">
        <w:rPr>
          <w:rFonts w:hint="eastAsia"/>
        </w:rPr>
        <w:t>事業者のパッケージ</w:t>
      </w:r>
      <w:r w:rsidR="002B4393" w:rsidRPr="00BF5B3B">
        <w:rPr>
          <w:rFonts w:hint="eastAsia"/>
        </w:rPr>
        <w:t>システム</w:t>
      </w:r>
      <w:r w:rsidRPr="00BF5B3B">
        <w:rPr>
          <w:rFonts w:hint="eastAsia"/>
        </w:rPr>
        <w:t>が本仕様書に準拠するために実装しなければならない機能</w:t>
      </w:r>
    </w:p>
    <w:p w14:paraId="677EFB75" w14:textId="322B9CA0" w:rsidR="0029184E" w:rsidRPr="00BF5B3B" w:rsidRDefault="0029184E" w:rsidP="00EE5306">
      <w:pPr>
        <w:pStyle w:val="ac"/>
        <w:numPr>
          <w:ilvl w:val="0"/>
          <w:numId w:val="20"/>
        </w:numPr>
        <w:ind w:leftChars="0" w:firstLineChars="0"/>
      </w:pPr>
      <w:r w:rsidRPr="00BF5B3B">
        <w:rPr>
          <w:rFonts w:hint="eastAsia"/>
        </w:rPr>
        <w:t>実装してもしなくても良い機能</w:t>
      </w:r>
    </w:p>
    <w:p w14:paraId="4E248176" w14:textId="5238A3F4" w:rsidR="00EE5306" w:rsidRPr="00BF5B3B" w:rsidRDefault="00BC1BAE" w:rsidP="00EE5306">
      <w:pPr>
        <w:pStyle w:val="ac"/>
        <w:ind w:leftChars="0" w:left="630" w:firstLineChars="0" w:firstLine="0"/>
      </w:pPr>
      <w:r w:rsidRPr="00BF5B3B">
        <w:rPr>
          <w:rFonts w:hint="eastAsia"/>
        </w:rPr>
        <w:lastRenderedPageBreak/>
        <w:t>事業者によって、実装の有無を判断してもよい機能。実装されていれば、</w:t>
      </w:r>
      <w:r w:rsidR="00A02D8E">
        <w:rPr>
          <w:rFonts w:hint="eastAsia"/>
        </w:rPr>
        <w:t>地方公共団体</w:t>
      </w:r>
      <w:r w:rsidRPr="00BF5B3B">
        <w:rPr>
          <w:rFonts w:hint="eastAsia"/>
        </w:rPr>
        <w:t>が利用を選択できる。</w:t>
      </w:r>
    </w:p>
    <w:p w14:paraId="3640E499" w14:textId="1B178A31" w:rsidR="005F53CD" w:rsidRPr="00BF5B3B" w:rsidRDefault="00356934" w:rsidP="00EE5306">
      <w:pPr>
        <w:pStyle w:val="ac"/>
        <w:ind w:leftChars="0" w:left="630" w:firstLineChars="0" w:firstLine="0"/>
      </w:pPr>
      <w:r w:rsidRPr="00BF5B3B">
        <w:rPr>
          <w:rFonts w:hint="eastAsia"/>
        </w:rPr>
        <w:t>総合区・行政区の管理</w:t>
      </w:r>
      <w:r w:rsidR="00F16155">
        <w:rPr>
          <w:rFonts w:hint="eastAsia"/>
        </w:rPr>
        <w:t>等の</w:t>
      </w:r>
      <w:r w:rsidRPr="00BF5B3B">
        <w:rPr>
          <w:rFonts w:hint="eastAsia"/>
        </w:rPr>
        <w:t>指定都市特有の機能要件</w:t>
      </w:r>
      <w:r w:rsidR="00F16155">
        <w:rPr>
          <w:rFonts w:hint="eastAsia"/>
        </w:rPr>
        <w:t>、「</w:t>
      </w:r>
      <w:r w:rsidR="00F16155" w:rsidRPr="00F16155">
        <w:rPr>
          <w:rFonts w:hint="eastAsia"/>
        </w:rPr>
        <w:t>３－１　機能要件全般に関する事項</w:t>
      </w:r>
      <w:r w:rsidR="00F16155">
        <w:rPr>
          <w:rFonts w:hint="eastAsia"/>
        </w:rPr>
        <w:t>」に記載の「</w:t>
      </w:r>
      <w:r w:rsidR="00F16155" w:rsidRPr="00F16155">
        <w:rPr>
          <w:rFonts w:hint="eastAsia"/>
        </w:rPr>
        <w:t>（</w:t>
      </w:r>
      <w:r w:rsidR="004D4AB1">
        <w:rPr>
          <w:rFonts w:hint="eastAsia"/>
        </w:rPr>
        <w:t>６</w:t>
      </w:r>
      <w:r w:rsidR="00F16155" w:rsidRPr="00F16155">
        <w:rPr>
          <w:rFonts w:hint="eastAsia"/>
        </w:rPr>
        <w:t>）共通投票所に係る要件</w:t>
      </w:r>
      <w:r w:rsidR="00F16155">
        <w:rPr>
          <w:rFonts w:hint="eastAsia"/>
        </w:rPr>
        <w:t>」「</w:t>
      </w:r>
      <w:r w:rsidR="00F16155" w:rsidRPr="00F16155">
        <w:rPr>
          <w:rFonts w:hint="eastAsia"/>
        </w:rPr>
        <w:t>（</w:t>
      </w:r>
      <w:r w:rsidR="00D6553A">
        <w:rPr>
          <w:rFonts w:hint="eastAsia"/>
        </w:rPr>
        <w:t>８</w:t>
      </w:r>
      <w:r w:rsidR="00F16155" w:rsidRPr="00F16155">
        <w:rPr>
          <w:rFonts w:hint="eastAsia"/>
        </w:rPr>
        <w:t>）マイナンバーカードを用いた投票受付</w:t>
      </w:r>
      <w:r w:rsidR="00F16155">
        <w:rPr>
          <w:rFonts w:hint="eastAsia"/>
        </w:rPr>
        <w:t>」等</w:t>
      </w:r>
      <w:r w:rsidRPr="00BF5B3B">
        <w:rPr>
          <w:rFonts w:hint="eastAsia"/>
        </w:rPr>
        <w:t>を定義している。</w:t>
      </w:r>
    </w:p>
    <w:p w14:paraId="4E456790" w14:textId="711D4759" w:rsidR="00C2146A" w:rsidRPr="00BF5B3B" w:rsidRDefault="00323862" w:rsidP="00EE5306">
      <w:pPr>
        <w:pStyle w:val="ac"/>
        <w:numPr>
          <w:ilvl w:val="0"/>
          <w:numId w:val="20"/>
        </w:numPr>
        <w:ind w:leftChars="0" w:firstLineChars="0"/>
      </w:pPr>
      <w:r>
        <w:rPr>
          <w:rFonts w:hint="eastAsia"/>
        </w:rPr>
        <w:t>要件</w:t>
      </w:r>
      <w:r w:rsidR="00EE5306" w:rsidRPr="00BF5B3B">
        <w:rPr>
          <w:rFonts w:hint="eastAsia"/>
        </w:rPr>
        <w:t>の</w:t>
      </w:r>
      <w:r w:rsidR="00C2146A" w:rsidRPr="00BF5B3B">
        <w:rPr>
          <w:rFonts w:hint="eastAsia"/>
        </w:rPr>
        <w:t>考え方</w:t>
      </w:r>
      <w:r w:rsidR="00EE5306" w:rsidRPr="00BF5B3B">
        <w:rPr>
          <w:rFonts w:hint="eastAsia"/>
        </w:rPr>
        <w:t>・</w:t>
      </w:r>
      <w:r w:rsidR="00C2146A" w:rsidRPr="00BF5B3B">
        <w:rPr>
          <w:rFonts w:hint="eastAsia"/>
        </w:rPr>
        <w:t>理由</w:t>
      </w:r>
    </w:p>
    <w:p w14:paraId="7628FF80" w14:textId="24A8F50B" w:rsidR="00BC1BAE" w:rsidRPr="00BF5B3B" w:rsidRDefault="00BC1BAE" w:rsidP="00BC1BAE">
      <w:pPr>
        <w:pStyle w:val="ac"/>
        <w:ind w:leftChars="0" w:left="630" w:firstLineChars="0" w:firstLine="0"/>
      </w:pPr>
      <w:r w:rsidRPr="00BF5B3B">
        <w:rPr>
          <w:rFonts w:hint="eastAsia"/>
        </w:rPr>
        <w:t>各要件の検討過程などを、必要に応じて補足</w:t>
      </w:r>
      <w:r w:rsidR="004A7C9D" w:rsidRPr="00BF5B3B">
        <w:rPr>
          <w:rFonts w:hint="eastAsia"/>
        </w:rPr>
        <w:t>説明</w:t>
      </w:r>
      <w:r w:rsidRPr="00BF5B3B">
        <w:rPr>
          <w:rFonts w:hint="eastAsia"/>
        </w:rPr>
        <w:t>している。</w:t>
      </w:r>
    </w:p>
    <w:p w14:paraId="662D1A3C" w14:textId="77777777" w:rsidR="0089364F" w:rsidRPr="00BF5B3B" w:rsidRDefault="0089364F" w:rsidP="00BC1BAE">
      <w:pPr>
        <w:pStyle w:val="ac"/>
        <w:ind w:leftChars="0" w:left="630" w:firstLineChars="0" w:firstLine="0"/>
      </w:pPr>
    </w:p>
    <w:p w14:paraId="4F9002DF" w14:textId="020A33C2" w:rsidR="008972D0" w:rsidRDefault="008972D0" w:rsidP="008972D0">
      <w:r>
        <w:rPr>
          <w:rFonts w:hint="eastAsia"/>
        </w:rPr>
        <w:t>なお、前述のとおり、</w:t>
      </w:r>
      <w:r w:rsidRPr="002A534A">
        <w:rPr>
          <w:rFonts w:hint="eastAsia"/>
        </w:rPr>
        <w:t>在外選挙管理</w:t>
      </w:r>
      <w:r w:rsidR="00323862">
        <w:rPr>
          <w:rFonts w:hint="eastAsia"/>
        </w:rPr>
        <w:t>サブユニット</w:t>
      </w:r>
      <w:r w:rsidR="00756723">
        <w:rPr>
          <w:rFonts w:hint="eastAsia"/>
        </w:rPr>
        <w:t>及び</w:t>
      </w:r>
      <w:r w:rsidRPr="002A534A">
        <w:rPr>
          <w:rFonts w:hint="eastAsia"/>
        </w:rPr>
        <w:t>当日投票管理</w:t>
      </w:r>
      <w:r w:rsidR="00323862">
        <w:rPr>
          <w:rFonts w:hint="eastAsia"/>
        </w:rPr>
        <w:t>サブユニットに</w:t>
      </w:r>
      <w:r>
        <w:rPr>
          <w:rFonts w:hint="eastAsia"/>
        </w:rPr>
        <w:t>ついては【実装してもしなくても良い</w:t>
      </w:r>
      <w:r w:rsidR="00323862">
        <w:rPr>
          <w:rFonts w:hint="eastAsia"/>
        </w:rPr>
        <w:t>サブユニット</w:t>
      </w:r>
      <w:r>
        <w:rPr>
          <w:rFonts w:hint="eastAsia"/>
        </w:rPr>
        <w:t>】であるが、当</w:t>
      </w:r>
      <w:r w:rsidR="00323862">
        <w:rPr>
          <w:rFonts w:hint="eastAsia"/>
        </w:rPr>
        <w:t>サブユニット</w:t>
      </w:r>
      <w:r>
        <w:rPr>
          <w:rFonts w:hint="eastAsia"/>
        </w:rPr>
        <w:t>においても、個々の機能において【</w:t>
      </w:r>
      <w:r w:rsidRPr="00BF5B3B">
        <w:rPr>
          <w:rFonts w:hint="eastAsia"/>
        </w:rPr>
        <w:t>実装すべき機能</w:t>
      </w:r>
      <w:r>
        <w:rPr>
          <w:rFonts w:hint="eastAsia"/>
        </w:rPr>
        <w:t>】</w:t>
      </w:r>
      <w:r w:rsidR="00756723">
        <w:rPr>
          <w:rFonts w:hint="eastAsia"/>
        </w:rPr>
        <w:t>及び</w:t>
      </w:r>
      <w:r>
        <w:rPr>
          <w:rFonts w:hint="eastAsia"/>
        </w:rPr>
        <w:t>【</w:t>
      </w:r>
      <w:r w:rsidRPr="00BF5B3B">
        <w:rPr>
          <w:rFonts w:hint="eastAsia"/>
        </w:rPr>
        <w:t>実装してもしなくても良い機能</w:t>
      </w:r>
      <w:r>
        <w:rPr>
          <w:rFonts w:hint="eastAsia"/>
        </w:rPr>
        <w:t>】の分類があることを留意されたい。</w:t>
      </w:r>
    </w:p>
    <w:p w14:paraId="430CFDF7" w14:textId="77777777" w:rsidR="00546F21" w:rsidRPr="008972D0" w:rsidRDefault="00546F21" w:rsidP="0089364F"/>
    <w:p w14:paraId="6248E0A3" w14:textId="27CC3D09" w:rsidR="00F275FC" w:rsidRPr="002A534A" w:rsidRDefault="00621DA5" w:rsidP="0089364F">
      <w:r>
        <w:rPr>
          <w:rFonts w:hint="eastAsia"/>
        </w:rPr>
        <w:t>また、エラー・アラート要件を別紙に示す。</w:t>
      </w:r>
    </w:p>
    <w:tbl>
      <w:tblPr>
        <w:tblStyle w:val="af8"/>
        <w:tblW w:w="0" w:type="auto"/>
        <w:tblLook w:val="04A0" w:firstRow="1" w:lastRow="0" w:firstColumn="1" w:lastColumn="0" w:noHBand="0" w:noVBand="1"/>
      </w:tblPr>
      <w:tblGrid>
        <w:gridCol w:w="4531"/>
        <w:gridCol w:w="4246"/>
      </w:tblGrid>
      <w:tr w:rsidR="00F275FC" w:rsidRPr="002A534A" w14:paraId="1A61D7CE" w14:textId="77777777" w:rsidTr="00157EF0">
        <w:tc>
          <w:tcPr>
            <w:tcW w:w="4531" w:type="dxa"/>
            <w:vAlign w:val="center"/>
          </w:tcPr>
          <w:p w14:paraId="4BC0D9C9" w14:textId="1E6CF367" w:rsidR="00F275FC" w:rsidRPr="002A534A" w:rsidRDefault="00F275FC" w:rsidP="0045401C">
            <w:pPr>
              <w:pStyle w:val="aff5"/>
              <w:rPr>
                <w:rFonts w:ascii="ＭＳ 明朝" w:eastAsia="ＭＳ 明朝" w:hAnsi="ＭＳ 明朝"/>
              </w:rPr>
            </w:pPr>
            <w:r w:rsidRPr="002A534A">
              <w:rPr>
                <w:rFonts w:ascii="ＭＳ 明朝" w:eastAsia="ＭＳ 明朝" w:hAnsi="ＭＳ 明朝" w:hint="eastAsia"/>
                <w:color w:val="000000"/>
              </w:rPr>
              <w:t>エラー・アラート</w:t>
            </w:r>
            <w:r w:rsidR="00356934" w:rsidRPr="002A534A">
              <w:rPr>
                <w:rFonts w:ascii="ＭＳ 明朝" w:eastAsia="ＭＳ 明朝" w:hAnsi="ＭＳ 明朝" w:hint="eastAsia"/>
                <w:color w:val="000000"/>
              </w:rPr>
              <w:t>要件</w:t>
            </w:r>
          </w:p>
        </w:tc>
        <w:tc>
          <w:tcPr>
            <w:tcW w:w="4246" w:type="dxa"/>
          </w:tcPr>
          <w:p w14:paraId="406FC192" w14:textId="52D5C557" w:rsidR="00F275FC" w:rsidRPr="002A534A" w:rsidRDefault="00F275FC" w:rsidP="0045401C">
            <w:pPr>
              <w:pStyle w:val="aff5"/>
              <w:rPr>
                <w:rFonts w:ascii="ＭＳ 明朝" w:eastAsia="ＭＳ 明朝" w:hAnsi="ＭＳ 明朝"/>
              </w:rPr>
            </w:pPr>
            <w:r w:rsidRPr="002A534A">
              <w:rPr>
                <w:rFonts w:ascii="ＭＳ 明朝" w:eastAsia="ＭＳ 明朝" w:hAnsi="ＭＳ 明朝" w:hint="eastAsia"/>
              </w:rPr>
              <w:t>別紙</w:t>
            </w:r>
            <w:r w:rsidR="00A10813">
              <w:rPr>
                <w:rFonts w:ascii="ＭＳ 明朝" w:eastAsia="ＭＳ 明朝" w:hAnsi="ＭＳ 明朝" w:hint="eastAsia"/>
              </w:rPr>
              <w:t>４</w:t>
            </w:r>
            <w:r w:rsidRPr="002A534A">
              <w:rPr>
                <w:rFonts w:ascii="ＭＳ 明朝" w:eastAsia="ＭＳ 明朝" w:hAnsi="ＭＳ 明朝" w:hint="eastAsia"/>
              </w:rPr>
              <w:t>－１のとおり</w:t>
            </w:r>
          </w:p>
        </w:tc>
      </w:tr>
    </w:tbl>
    <w:p w14:paraId="7B5406F5" w14:textId="61A598CA" w:rsidR="00687CD4" w:rsidRPr="00BF5B3B" w:rsidRDefault="00687CD4">
      <w:pPr>
        <w:ind w:firstLineChars="0" w:firstLine="0"/>
      </w:pPr>
      <w:bookmarkStart w:id="75" w:name="_Toc36817723"/>
      <w:bookmarkStart w:id="76" w:name="_Toc36631427"/>
      <w:r w:rsidRPr="00BF5B3B">
        <w:br w:type="page"/>
      </w:r>
    </w:p>
    <w:p w14:paraId="4AF4971E" w14:textId="32B64A03" w:rsidR="001F3ADE" w:rsidRPr="00BF5B3B" w:rsidRDefault="000C5037" w:rsidP="00D17877">
      <w:pPr>
        <w:pStyle w:val="10"/>
        <w:rPr>
          <w:rStyle w:val="midashi2"/>
        </w:rPr>
      </w:pPr>
      <w:bookmarkStart w:id="77" w:name="_Toc65922972"/>
      <w:bookmarkStart w:id="78" w:name="_Toc160004362"/>
      <w:bookmarkEnd w:id="75"/>
      <w:bookmarkEnd w:id="76"/>
      <w:r w:rsidRPr="00BF5B3B">
        <w:rPr>
          <w:rStyle w:val="midashi2"/>
          <w:rFonts w:asciiTheme="majorEastAsia" w:hAnsiTheme="majorEastAsia" w:hint="eastAsia"/>
        </w:rPr>
        <w:lastRenderedPageBreak/>
        <w:t>第</w:t>
      </w:r>
      <w:r w:rsidR="00FD6E82" w:rsidRPr="00BF5B3B">
        <w:rPr>
          <w:rStyle w:val="midashi2"/>
          <w:rFonts w:asciiTheme="majorEastAsia" w:hAnsiTheme="majorEastAsia" w:hint="eastAsia"/>
        </w:rPr>
        <w:t>４</w:t>
      </w:r>
      <w:r w:rsidRPr="00BF5B3B">
        <w:rPr>
          <w:rStyle w:val="midashi2"/>
          <w:rFonts w:hint="eastAsia"/>
        </w:rPr>
        <w:t>章　帳票要件</w:t>
      </w:r>
      <w:bookmarkEnd w:id="77"/>
      <w:bookmarkEnd w:id="78"/>
    </w:p>
    <w:p w14:paraId="48C97E2A" w14:textId="051152C4" w:rsidR="003251C1" w:rsidRPr="00BF5B3B" w:rsidRDefault="00FD6E82" w:rsidP="003251C1">
      <w:pPr>
        <w:pStyle w:val="20"/>
        <w:rPr>
          <w:rFonts w:ascii="ＭＳ 明朝" w:hAnsi="ＭＳ 明朝"/>
        </w:rPr>
      </w:pPr>
      <w:bookmarkStart w:id="79" w:name="_Toc160004363"/>
      <w:r w:rsidRPr="00BF5B3B">
        <w:rPr>
          <w:rFonts w:ascii="ＭＳ 明朝" w:hAnsi="ＭＳ 明朝" w:hint="eastAsia"/>
        </w:rPr>
        <w:t>４－１　帳票</w:t>
      </w:r>
      <w:r w:rsidRPr="00BF5B3B">
        <w:rPr>
          <w:rFonts w:ascii="ＭＳ 明朝" w:hAnsi="ＭＳ 明朝"/>
        </w:rPr>
        <w:t>要件全般に関する事項</w:t>
      </w:r>
      <w:bookmarkEnd w:id="79"/>
    </w:p>
    <w:p w14:paraId="501D9034" w14:textId="5FFB164D" w:rsidR="008C36D1" w:rsidRPr="00BF5B3B" w:rsidRDefault="00944A5F" w:rsidP="002835CC">
      <w:pPr>
        <w:pStyle w:val="afa"/>
        <w:ind w:rightChars="-68" w:right="-143"/>
      </w:pPr>
      <w:r w:rsidRPr="00BF5B3B">
        <w:rPr>
          <w:rFonts w:hint="eastAsia"/>
        </w:rPr>
        <w:t>帳票要件</w:t>
      </w:r>
      <w:r w:rsidR="008C36D1" w:rsidRPr="00BF5B3B">
        <w:rPr>
          <w:rFonts w:hint="eastAsia"/>
        </w:rPr>
        <w:t>においては、業務を実施するために必要な帳票の要件を規定している。全ての</w:t>
      </w:r>
      <w:r w:rsidR="00756723">
        <w:rPr>
          <w:rFonts w:hint="eastAsia"/>
        </w:rPr>
        <w:t>地方公共</w:t>
      </w:r>
      <w:r w:rsidR="008C36D1" w:rsidRPr="00BF5B3B">
        <w:rPr>
          <w:rFonts w:hint="eastAsia"/>
        </w:rPr>
        <w:t>団体で必須又は実装が望ましい帳票については、【実装すべき帳票】として規定して</w:t>
      </w:r>
      <w:r w:rsidR="00756723">
        <w:rPr>
          <w:rFonts w:hint="eastAsia"/>
        </w:rPr>
        <w:t>おり、それが地方公共</w:t>
      </w:r>
      <w:r w:rsidR="008C36D1" w:rsidRPr="00BF5B3B">
        <w:rPr>
          <w:rFonts w:hint="eastAsia"/>
        </w:rPr>
        <w:t>団体によって</w:t>
      </w:r>
      <w:r w:rsidR="00756723">
        <w:rPr>
          <w:rFonts w:hint="eastAsia"/>
        </w:rPr>
        <w:t>異なる</w:t>
      </w:r>
      <w:r w:rsidR="008C36D1" w:rsidRPr="00BF5B3B">
        <w:rPr>
          <w:rFonts w:hint="eastAsia"/>
        </w:rPr>
        <w:t>帳票については【実装してもしなくても良い帳票】としている。これらの帳票について、帳票の概要</w:t>
      </w:r>
      <w:r w:rsidR="00BA0291" w:rsidRPr="00BF5B3B">
        <w:rPr>
          <w:rFonts w:hint="eastAsia"/>
        </w:rPr>
        <w:t>・</w:t>
      </w:r>
      <w:r w:rsidR="008C36D1" w:rsidRPr="00BF5B3B">
        <w:rPr>
          <w:rFonts w:hint="eastAsia"/>
        </w:rPr>
        <w:t>用途</w:t>
      </w:r>
      <w:r w:rsidR="00756723">
        <w:rPr>
          <w:rFonts w:hint="eastAsia"/>
        </w:rPr>
        <w:t>及び</w:t>
      </w:r>
      <w:r w:rsidR="00676175" w:rsidRPr="00BF5B3B">
        <w:rPr>
          <w:rFonts w:hint="eastAsia"/>
        </w:rPr>
        <w:t>出力条件</w:t>
      </w:r>
      <w:r w:rsidR="008C36D1" w:rsidRPr="00BF5B3B">
        <w:rPr>
          <w:rFonts w:hint="eastAsia"/>
        </w:rPr>
        <w:t>を規定した上で、必要な帳票に関し、</w:t>
      </w:r>
      <w:r w:rsidR="008666A5" w:rsidRPr="00BF5B3B">
        <w:rPr>
          <w:rFonts w:hint="eastAsia"/>
        </w:rPr>
        <w:t>標準</w:t>
      </w:r>
      <w:r w:rsidR="008C36D1" w:rsidRPr="00BF5B3B">
        <w:rPr>
          <w:rFonts w:hint="eastAsia"/>
        </w:rPr>
        <w:t>印字項目及びレイアウトを定義している。</w:t>
      </w:r>
    </w:p>
    <w:p w14:paraId="27DA9E29" w14:textId="7D99E91F" w:rsidR="003251C1" w:rsidRPr="00BF5B3B" w:rsidRDefault="00944A5F" w:rsidP="002835CC">
      <w:pPr>
        <w:pStyle w:val="afa"/>
        <w:ind w:rightChars="-68" w:right="-143"/>
      </w:pPr>
      <w:r w:rsidRPr="00BF5B3B">
        <w:rPr>
          <w:rFonts w:hint="eastAsia"/>
        </w:rPr>
        <w:t>検討の過程において、考え方を整理すべきと判断された事項について、以下に記載する。</w:t>
      </w:r>
    </w:p>
    <w:p w14:paraId="1C738E8B" w14:textId="77777777" w:rsidR="00A1696A" w:rsidRPr="00BF5B3B" w:rsidRDefault="00A1696A" w:rsidP="00A1696A">
      <w:pPr>
        <w:pStyle w:val="afa"/>
        <w:ind w:rightChars="-68" w:right="-143"/>
      </w:pPr>
    </w:p>
    <w:p w14:paraId="18302EC2" w14:textId="74098100" w:rsidR="00A1696A" w:rsidRPr="00BF5B3B" w:rsidRDefault="00A1696A" w:rsidP="00D47D02">
      <w:pPr>
        <w:pStyle w:val="30"/>
        <w:numPr>
          <w:ilvl w:val="0"/>
          <w:numId w:val="0"/>
        </w:numPr>
        <w:ind w:left="709"/>
      </w:pPr>
      <w:bookmarkStart w:id="80" w:name="_Toc160004364"/>
      <w:r w:rsidRPr="00BF5B3B">
        <w:rPr>
          <w:rFonts w:hint="eastAsia"/>
        </w:rPr>
        <w:t>（１）</w:t>
      </w:r>
      <w:r w:rsidR="002835CC" w:rsidRPr="00BF5B3B">
        <w:rPr>
          <w:rFonts w:hint="eastAsia"/>
        </w:rPr>
        <w:t>外部帳票</w:t>
      </w:r>
      <w:r w:rsidRPr="00BF5B3B">
        <w:rPr>
          <w:rFonts w:hint="eastAsia"/>
        </w:rPr>
        <w:t>の定義</w:t>
      </w:r>
      <w:bookmarkEnd w:id="80"/>
    </w:p>
    <w:p w14:paraId="24C63E40" w14:textId="3E937B96" w:rsidR="005C2453" w:rsidRPr="00BF5B3B" w:rsidRDefault="00756723" w:rsidP="002835CC">
      <w:r>
        <w:rPr>
          <w:rFonts w:hint="eastAsia"/>
        </w:rPr>
        <w:t>以下の帳票を</w:t>
      </w:r>
      <w:r w:rsidR="005C2453" w:rsidRPr="00BF5B3B">
        <w:rPr>
          <w:rFonts w:hint="eastAsia"/>
        </w:rPr>
        <w:t>選挙人名簿管理システムにおける外部帳票</w:t>
      </w:r>
      <w:r>
        <w:rPr>
          <w:rFonts w:hint="eastAsia"/>
        </w:rPr>
        <w:t>として</w:t>
      </w:r>
      <w:r w:rsidR="005C2453" w:rsidRPr="00BF5B3B">
        <w:rPr>
          <w:rFonts w:hint="eastAsia"/>
        </w:rPr>
        <w:t>定義している。</w:t>
      </w:r>
    </w:p>
    <w:p w14:paraId="5B85514D" w14:textId="3AF90DBF" w:rsidR="005C2453" w:rsidRPr="00BF5B3B" w:rsidRDefault="0078240C" w:rsidP="005C2453">
      <w:pPr>
        <w:pStyle w:val="ac"/>
        <w:numPr>
          <w:ilvl w:val="0"/>
          <w:numId w:val="20"/>
        </w:numPr>
        <w:ind w:leftChars="0" w:firstLineChars="0"/>
      </w:pPr>
      <w:r w:rsidRPr="00BF5B3B">
        <w:rPr>
          <w:rFonts w:hint="eastAsia"/>
        </w:rPr>
        <w:t>法令様式</w:t>
      </w:r>
      <w:r w:rsidR="005C2453" w:rsidRPr="00BF5B3B">
        <w:rPr>
          <w:rFonts w:hint="eastAsia"/>
        </w:rPr>
        <w:t>のある帳票</w:t>
      </w:r>
      <w:r w:rsidRPr="00BF5B3B">
        <w:rPr>
          <w:rFonts w:hint="eastAsia"/>
        </w:rPr>
        <w:t>（</w:t>
      </w:r>
      <w:r w:rsidR="00925AFB" w:rsidRPr="00BF5B3B">
        <w:rPr>
          <w:rFonts w:hint="eastAsia"/>
        </w:rPr>
        <w:t>選挙人名簿</w:t>
      </w:r>
      <w:r w:rsidR="00756723">
        <w:rPr>
          <w:rFonts w:hint="eastAsia"/>
        </w:rPr>
        <w:t>（閲覧用）</w:t>
      </w:r>
      <w:r w:rsidR="00925AFB" w:rsidRPr="00BF5B3B">
        <w:rPr>
          <w:rFonts w:hint="eastAsia"/>
        </w:rPr>
        <w:t>、</w:t>
      </w:r>
      <w:r w:rsidRPr="00BF5B3B">
        <w:rPr>
          <w:rFonts w:hint="eastAsia"/>
        </w:rPr>
        <w:t>調書</w:t>
      </w:r>
      <w:r w:rsidR="005C2453" w:rsidRPr="00BF5B3B">
        <w:rPr>
          <w:rFonts w:hint="eastAsia"/>
        </w:rPr>
        <w:t>、証明書</w:t>
      </w:r>
      <w:r w:rsidR="00756723">
        <w:rPr>
          <w:rFonts w:hint="eastAsia"/>
        </w:rPr>
        <w:t>及び</w:t>
      </w:r>
      <w:r w:rsidR="005C2453" w:rsidRPr="00BF5B3B">
        <w:rPr>
          <w:rFonts w:hint="eastAsia"/>
        </w:rPr>
        <w:t>宣誓書</w:t>
      </w:r>
      <w:r w:rsidRPr="00BF5B3B">
        <w:rPr>
          <w:rFonts w:hint="eastAsia"/>
        </w:rPr>
        <w:t>）</w:t>
      </w:r>
    </w:p>
    <w:p w14:paraId="1D3B3328" w14:textId="51FF85AE" w:rsidR="005C2453" w:rsidRPr="00BF5B3B" w:rsidRDefault="005C2453" w:rsidP="005C2453">
      <w:pPr>
        <w:pStyle w:val="ac"/>
        <w:numPr>
          <w:ilvl w:val="0"/>
          <w:numId w:val="20"/>
        </w:numPr>
        <w:ind w:leftChars="0" w:firstLineChars="0"/>
      </w:pPr>
      <w:r w:rsidRPr="00BF5B3B">
        <w:rPr>
          <w:rFonts w:hint="eastAsia"/>
        </w:rPr>
        <w:t>投票所入場券</w:t>
      </w:r>
    </w:p>
    <w:p w14:paraId="52B853DA" w14:textId="7F913392" w:rsidR="005C2453" w:rsidRPr="00BF5B3B" w:rsidRDefault="005C2453" w:rsidP="005C2453">
      <w:pPr>
        <w:pStyle w:val="ac"/>
        <w:numPr>
          <w:ilvl w:val="0"/>
          <w:numId w:val="20"/>
        </w:numPr>
        <w:ind w:leftChars="0" w:firstLineChars="0"/>
      </w:pPr>
      <w:r w:rsidRPr="00BF5B3B">
        <w:rPr>
          <w:rFonts w:hint="eastAsia"/>
        </w:rPr>
        <w:t>自治体間通知（在外選挙に係る領事</w:t>
      </w:r>
      <w:r w:rsidR="00756723">
        <w:rPr>
          <w:rFonts w:hint="eastAsia"/>
        </w:rPr>
        <w:t>官</w:t>
      </w:r>
      <w:r w:rsidRPr="00BF5B3B">
        <w:rPr>
          <w:rFonts w:hint="eastAsia"/>
        </w:rPr>
        <w:t>宛て文書含む</w:t>
      </w:r>
      <w:r w:rsidR="00756723">
        <w:rPr>
          <w:rFonts w:hint="eastAsia"/>
        </w:rPr>
        <w:t>。</w:t>
      </w:r>
      <w:r w:rsidRPr="00BF5B3B">
        <w:rPr>
          <w:rFonts w:hint="eastAsia"/>
        </w:rPr>
        <w:t>）</w:t>
      </w:r>
    </w:p>
    <w:p w14:paraId="096BDF6F" w14:textId="00746A6B" w:rsidR="005C2453" w:rsidRPr="00BF5B3B" w:rsidRDefault="005C2453" w:rsidP="005C2453">
      <w:pPr>
        <w:pStyle w:val="ac"/>
        <w:numPr>
          <w:ilvl w:val="0"/>
          <w:numId w:val="20"/>
        </w:numPr>
        <w:ind w:leftChars="0" w:firstLineChars="0"/>
      </w:pPr>
      <w:r w:rsidRPr="00BF5B3B">
        <w:rPr>
          <w:rFonts w:hint="eastAsia"/>
        </w:rPr>
        <w:t>住民向け通知・案内（不在者投票に係る</w:t>
      </w:r>
      <w:r w:rsidR="00756723">
        <w:rPr>
          <w:rFonts w:hint="eastAsia"/>
        </w:rPr>
        <w:t>不在者投票管理者</w:t>
      </w:r>
      <w:r w:rsidRPr="00BF5B3B">
        <w:rPr>
          <w:rFonts w:hint="eastAsia"/>
        </w:rPr>
        <w:t>宛て文書含む</w:t>
      </w:r>
      <w:r w:rsidR="00756723">
        <w:rPr>
          <w:rFonts w:hint="eastAsia"/>
        </w:rPr>
        <w:t>。</w:t>
      </w:r>
      <w:r w:rsidRPr="00BF5B3B">
        <w:rPr>
          <w:rFonts w:hint="eastAsia"/>
        </w:rPr>
        <w:t>）</w:t>
      </w:r>
    </w:p>
    <w:p w14:paraId="688E0202" w14:textId="2DCA78AA" w:rsidR="005C2453" w:rsidRDefault="005C2453" w:rsidP="005C2453">
      <w:pPr>
        <w:pStyle w:val="ac"/>
        <w:numPr>
          <w:ilvl w:val="0"/>
          <w:numId w:val="20"/>
        </w:numPr>
        <w:ind w:leftChars="0" w:firstLineChars="0"/>
      </w:pPr>
      <w:r w:rsidRPr="00BF5B3B">
        <w:rPr>
          <w:rFonts w:hint="eastAsia"/>
        </w:rPr>
        <w:t>宛名</w:t>
      </w:r>
      <w:r w:rsidR="008972D0">
        <w:rPr>
          <w:rFonts w:hint="eastAsia"/>
        </w:rPr>
        <w:t>・ラベル</w:t>
      </w:r>
    </w:p>
    <w:p w14:paraId="3304F741" w14:textId="13C20C12" w:rsidR="00A21988" w:rsidRDefault="008972D0" w:rsidP="00A21988">
      <w:pPr>
        <w:pStyle w:val="ac"/>
        <w:numPr>
          <w:ilvl w:val="0"/>
          <w:numId w:val="20"/>
        </w:numPr>
        <w:ind w:leftChars="0" w:firstLineChars="0"/>
      </w:pPr>
      <w:r w:rsidRPr="008972D0">
        <w:rPr>
          <w:rFonts w:hint="eastAsia"/>
        </w:rPr>
        <w:t>データ連携用</w:t>
      </w:r>
      <w:r w:rsidRPr="008972D0">
        <w:t>CSVファイル</w:t>
      </w:r>
      <w:r>
        <w:rPr>
          <w:rFonts w:hint="eastAsia"/>
        </w:rPr>
        <w:t>（投票所入場券データ）</w:t>
      </w:r>
    </w:p>
    <w:p w14:paraId="481FD4C2" w14:textId="1C3FF1CC" w:rsidR="005C74A4" w:rsidRPr="00BF5B3B" w:rsidRDefault="00234467" w:rsidP="002835CC">
      <w:r w:rsidRPr="00BF5B3B">
        <w:rPr>
          <w:rFonts w:hint="eastAsia"/>
        </w:rPr>
        <w:t>外部帳票のうち、</w:t>
      </w:r>
      <w:r w:rsidR="00756723" w:rsidRPr="00756723">
        <w:rPr>
          <w:rFonts w:hint="eastAsia"/>
        </w:rPr>
        <w:t>公職選挙法施行規則（昭和</w:t>
      </w:r>
      <w:r w:rsidR="00756723" w:rsidRPr="00756723">
        <w:t>25年総理府令第13号）、在外選挙執行規則（平成11年自治省令第２号）又は日本国憲法の改正手続に関する法律施行規則（平成22年総務省令第61号）において様式が定義されているものは、</w:t>
      </w:r>
      <w:r w:rsidRPr="00BF5B3B">
        <w:rPr>
          <w:rFonts w:hint="eastAsia"/>
        </w:rPr>
        <w:t>原則、</w:t>
      </w:r>
      <w:r w:rsidR="00756723">
        <w:rPr>
          <w:rFonts w:hint="eastAsia"/>
        </w:rPr>
        <w:t>法令</w:t>
      </w:r>
      <w:r w:rsidRPr="00BF5B3B">
        <w:rPr>
          <w:rFonts w:hint="eastAsia"/>
        </w:rPr>
        <w:t>の様式に準拠することを前提として</w:t>
      </w:r>
      <w:r w:rsidR="00776BD4" w:rsidRPr="00BF5B3B">
        <w:rPr>
          <w:rFonts w:hint="eastAsia"/>
        </w:rPr>
        <w:t>おり、帳票レイアウト</w:t>
      </w:r>
      <w:r w:rsidR="00200F92" w:rsidRPr="00BF5B3B">
        <w:rPr>
          <w:rFonts w:hint="eastAsia"/>
        </w:rPr>
        <w:t>は定義せず、</w:t>
      </w:r>
      <w:r w:rsidR="00776BD4" w:rsidRPr="00BF5B3B">
        <w:rPr>
          <w:rFonts w:hint="eastAsia"/>
        </w:rPr>
        <w:t>印字項目の定義</w:t>
      </w:r>
      <w:r w:rsidR="00200F92" w:rsidRPr="00BF5B3B">
        <w:rPr>
          <w:rFonts w:hint="eastAsia"/>
        </w:rPr>
        <w:t>のみとしている</w:t>
      </w:r>
      <w:r w:rsidR="00996DE0" w:rsidRPr="00BF5B3B">
        <w:rPr>
          <w:rFonts w:hint="eastAsia"/>
        </w:rPr>
        <w:t>。ただし</w:t>
      </w:r>
      <w:r w:rsidR="00776BD4" w:rsidRPr="00BF5B3B">
        <w:rPr>
          <w:rFonts w:hint="eastAsia"/>
        </w:rPr>
        <w:t>、</w:t>
      </w:r>
      <w:r w:rsidRPr="00BF5B3B">
        <w:rPr>
          <w:rFonts w:hint="eastAsia"/>
        </w:rPr>
        <w:t>本仕様書の検討過程において</w:t>
      </w:r>
      <w:r w:rsidR="00200F92" w:rsidRPr="00BF5B3B">
        <w:rPr>
          <w:rFonts w:hint="eastAsia"/>
        </w:rPr>
        <w:t>レイアウトや記載事項、記載方法</w:t>
      </w:r>
      <w:r w:rsidR="00756723">
        <w:rPr>
          <w:rFonts w:hint="eastAsia"/>
        </w:rPr>
        <w:t>等</w:t>
      </w:r>
      <w:r w:rsidR="00200F92" w:rsidRPr="00BF5B3B">
        <w:rPr>
          <w:rFonts w:hint="eastAsia"/>
        </w:rPr>
        <w:t>について議論を行ったものは、帳票レイアウトや印字項目の定義を行っている。</w:t>
      </w:r>
    </w:p>
    <w:p w14:paraId="131D9F46" w14:textId="190F4C99" w:rsidR="00234467" w:rsidRPr="00BF5B3B" w:rsidRDefault="00FF4928" w:rsidP="002835CC">
      <w:r w:rsidRPr="00BF5B3B">
        <w:rPr>
          <w:rFonts w:hint="eastAsia"/>
        </w:rPr>
        <w:t>また</w:t>
      </w:r>
      <w:r w:rsidR="00B95493" w:rsidRPr="00BF5B3B">
        <w:rPr>
          <w:rFonts w:hint="eastAsia"/>
        </w:rPr>
        <w:t>、</w:t>
      </w:r>
      <w:r w:rsidR="00200F92" w:rsidRPr="00BF5B3B">
        <w:rPr>
          <w:rFonts w:hint="eastAsia"/>
        </w:rPr>
        <w:t>自治体間通知</w:t>
      </w:r>
      <w:r w:rsidR="00756723">
        <w:rPr>
          <w:rFonts w:hint="eastAsia"/>
        </w:rPr>
        <w:t>及び</w:t>
      </w:r>
      <w:r w:rsidR="00200F92" w:rsidRPr="00BF5B3B">
        <w:rPr>
          <w:rFonts w:hint="eastAsia"/>
        </w:rPr>
        <w:t>住民向け通知・案内</w:t>
      </w:r>
      <w:r w:rsidRPr="00BF5B3B">
        <w:rPr>
          <w:rFonts w:hint="eastAsia"/>
        </w:rPr>
        <w:t>で</w:t>
      </w:r>
      <w:r w:rsidR="006250F1" w:rsidRPr="00BF5B3B">
        <w:rPr>
          <w:rFonts w:hint="eastAsia"/>
        </w:rPr>
        <w:t>あって</w:t>
      </w:r>
      <w:r w:rsidRPr="00BF5B3B">
        <w:rPr>
          <w:rFonts w:hint="eastAsia"/>
        </w:rPr>
        <w:t>も、統一的な様式の指針があるもの（例：</w:t>
      </w:r>
      <w:r w:rsidR="006E2E19" w:rsidRPr="00BF5B3B">
        <w:rPr>
          <w:rFonts w:hint="eastAsia"/>
        </w:rPr>
        <w:t>国民投票に係る通知・照会文書、在外選挙人に関する通知・照会文書、総務省提供様式</w:t>
      </w:r>
      <w:r w:rsidR="00756723">
        <w:rPr>
          <w:rFonts w:hint="eastAsia"/>
        </w:rPr>
        <w:t>等</w:t>
      </w:r>
      <w:r w:rsidRPr="00BF5B3B">
        <w:rPr>
          <w:rFonts w:hint="eastAsia"/>
        </w:rPr>
        <w:t>）については、これらに準拠することを前提としている。</w:t>
      </w:r>
    </w:p>
    <w:p w14:paraId="417DBAD8" w14:textId="7DBA99DD" w:rsidR="00FF4928" w:rsidRPr="00BF5B3B" w:rsidRDefault="003E4B74" w:rsidP="002835CC">
      <w:r w:rsidRPr="00BF5B3B">
        <w:rPr>
          <w:rFonts w:hint="eastAsia"/>
        </w:rPr>
        <w:t>上</w:t>
      </w:r>
      <w:r w:rsidR="008C36D1" w:rsidRPr="00BF5B3B">
        <w:rPr>
          <w:rFonts w:hint="eastAsia"/>
        </w:rPr>
        <w:t>記</w:t>
      </w:r>
      <w:r w:rsidR="00FF4928" w:rsidRPr="00BF5B3B">
        <w:rPr>
          <w:rFonts w:hint="eastAsia"/>
        </w:rPr>
        <w:t>に該当する様式が存在しない外部帳票</w:t>
      </w:r>
      <w:r w:rsidR="00200F92" w:rsidRPr="00BF5B3B">
        <w:rPr>
          <w:rFonts w:hint="eastAsia"/>
        </w:rPr>
        <w:t>（宛名</w:t>
      </w:r>
      <w:r w:rsidR="00F4311E">
        <w:rPr>
          <w:rFonts w:hint="eastAsia"/>
        </w:rPr>
        <w:t>・ラベル</w:t>
      </w:r>
      <w:r w:rsidR="00200F92" w:rsidRPr="00BF5B3B">
        <w:rPr>
          <w:rFonts w:hint="eastAsia"/>
        </w:rPr>
        <w:t>を除く</w:t>
      </w:r>
      <w:r w:rsidR="00756723">
        <w:rPr>
          <w:rFonts w:hint="eastAsia"/>
        </w:rPr>
        <w:t>。</w:t>
      </w:r>
      <w:r w:rsidR="00200F92" w:rsidRPr="00BF5B3B">
        <w:rPr>
          <w:rFonts w:hint="eastAsia"/>
        </w:rPr>
        <w:t>）</w:t>
      </w:r>
      <w:r w:rsidR="00FF4928" w:rsidRPr="00BF5B3B">
        <w:rPr>
          <w:rFonts w:hint="eastAsia"/>
        </w:rPr>
        <w:t>については、</w:t>
      </w:r>
      <w:r w:rsidR="00200F92" w:rsidRPr="00BF5B3B">
        <w:rPr>
          <w:rFonts w:hint="eastAsia"/>
        </w:rPr>
        <w:t>帳票レイアウト及び</w:t>
      </w:r>
      <w:r w:rsidR="00FF4928" w:rsidRPr="00BF5B3B">
        <w:rPr>
          <w:rFonts w:hint="eastAsia"/>
        </w:rPr>
        <w:t>帳票印字項目の定義を行った。</w:t>
      </w:r>
    </w:p>
    <w:p w14:paraId="6BDBE663" w14:textId="74C5F5CF" w:rsidR="00E57CDD" w:rsidRPr="00BF5B3B" w:rsidRDefault="00E57CDD" w:rsidP="002835CC">
      <w:r w:rsidRPr="00BF5B3B">
        <w:rPr>
          <w:rFonts w:hint="eastAsia"/>
        </w:rPr>
        <w:t>宛名</w:t>
      </w:r>
      <w:r w:rsidR="00F4311E">
        <w:rPr>
          <w:rFonts w:hint="eastAsia"/>
        </w:rPr>
        <w:t>・ラベル</w:t>
      </w:r>
      <w:r w:rsidRPr="00BF5B3B">
        <w:rPr>
          <w:rFonts w:hint="eastAsia"/>
        </w:rPr>
        <w:t>については、帳票印字項目のみ定義を行った。</w:t>
      </w:r>
    </w:p>
    <w:p w14:paraId="1C3E50FA" w14:textId="67EBC450" w:rsidR="00F002FC" w:rsidRPr="00BF5B3B" w:rsidRDefault="006F11A4" w:rsidP="007C5A54">
      <w:r>
        <w:rPr>
          <w:rFonts w:hint="eastAsia"/>
        </w:rPr>
        <w:t>法令に様式が規定されている</w:t>
      </w:r>
      <w:r w:rsidR="00F002FC" w:rsidRPr="00BF5B3B">
        <w:rPr>
          <w:rFonts w:hint="eastAsia"/>
        </w:rPr>
        <w:t>帳票</w:t>
      </w:r>
      <w:r>
        <w:rPr>
          <w:rFonts w:hint="eastAsia"/>
        </w:rPr>
        <w:t>、</w:t>
      </w:r>
      <w:r w:rsidR="00F002FC" w:rsidRPr="00BF5B3B">
        <w:rPr>
          <w:rFonts w:hint="eastAsia"/>
        </w:rPr>
        <w:t>統一的な様式の指針のある帳票</w:t>
      </w:r>
      <w:r w:rsidR="00756723">
        <w:rPr>
          <w:rFonts w:hint="eastAsia"/>
        </w:rPr>
        <w:t>及び</w:t>
      </w:r>
      <w:r w:rsidR="00F002FC" w:rsidRPr="00BF5B3B">
        <w:rPr>
          <w:rFonts w:hint="eastAsia"/>
        </w:rPr>
        <w:t>本仕様書において帳票印字項目・帳票レイアウトを定めた帳票については、帳票名称と帳票</w:t>
      </w:r>
      <w:r w:rsidR="00B97FCF" w:rsidRPr="00BF5B3B">
        <w:rPr>
          <w:rFonts w:hint="eastAsia"/>
        </w:rPr>
        <w:t>印字項目名称ともに本仕様書に準拠するものとする。</w:t>
      </w:r>
    </w:p>
    <w:p w14:paraId="327F8E0B" w14:textId="5AD730BD" w:rsidR="0003456F" w:rsidRPr="00BF5B3B" w:rsidRDefault="0003456F" w:rsidP="007C5A54">
      <w:r w:rsidRPr="00BF5B3B">
        <w:rPr>
          <w:rFonts w:hint="eastAsia"/>
        </w:rPr>
        <w:t>各</w:t>
      </w:r>
      <w:r w:rsidR="00A02D8E">
        <w:rPr>
          <w:rFonts w:hint="eastAsia"/>
        </w:rPr>
        <w:t>地方公共団体</w:t>
      </w:r>
      <w:r w:rsidRPr="00BF5B3B">
        <w:rPr>
          <w:rFonts w:hint="eastAsia"/>
        </w:rPr>
        <w:t>においては、事業者が提供するパッケージシステムの</w:t>
      </w:r>
      <w:r w:rsidR="00A53B24" w:rsidRPr="00BF5B3B">
        <w:rPr>
          <w:rFonts w:hint="eastAsia"/>
        </w:rPr>
        <w:t>帳票</w:t>
      </w:r>
      <w:r w:rsidRPr="00BF5B3B">
        <w:rPr>
          <w:rFonts w:hint="eastAsia"/>
        </w:rPr>
        <w:t>レイアウトにあわせて、専用紙の発注</w:t>
      </w:r>
      <w:r w:rsidR="004D03FD">
        <w:rPr>
          <w:rFonts w:hint="eastAsia"/>
        </w:rPr>
        <w:t>又は</w:t>
      </w:r>
      <w:r w:rsidRPr="00BF5B3B">
        <w:rPr>
          <w:rFonts w:hint="eastAsia"/>
        </w:rPr>
        <w:t>印刷事業者への外部委託を実施する想定である。</w:t>
      </w:r>
    </w:p>
    <w:p w14:paraId="01EC5F95" w14:textId="01BB691C" w:rsidR="002F0B7F" w:rsidRPr="00BF5B3B" w:rsidRDefault="002F0B7F" w:rsidP="00A1696A"/>
    <w:p w14:paraId="298986E3" w14:textId="18A0FC72" w:rsidR="00A1696A" w:rsidRPr="00BF5B3B" w:rsidRDefault="00A1696A" w:rsidP="00D47D02">
      <w:pPr>
        <w:pStyle w:val="30"/>
        <w:numPr>
          <w:ilvl w:val="0"/>
          <w:numId w:val="0"/>
        </w:numPr>
        <w:ind w:left="709"/>
      </w:pPr>
      <w:bookmarkStart w:id="81" w:name="_Toc160004365"/>
      <w:r w:rsidRPr="00BF5B3B">
        <w:rPr>
          <w:rFonts w:hint="eastAsia"/>
        </w:rPr>
        <w:t>（２）外部</w:t>
      </w:r>
      <w:r w:rsidR="003E4B74" w:rsidRPr="00BF5B3B">
        <w:rPr>
          <w:rFonts w:hint="eastAsia"/>
        </w:rPr>
        <w:t>帳票における</w:t>
      </w:r>
      <w:r w:rsidR="005713BC" w:rsidRPr="00BF5B3B">
        <w:rPr>
          <w:rFonts w:hint="eastAsia"/>
        </w:rPr>
        <w:t>帳票</w:t>
      </w:r>
      <w:r w:rsidR="000C5037" w:rsidRPr="00BF5B3B">
        <w:rPr>
          <w:rFonts w:hint="eastAsia"/>
        </w:rPr>
        <w:t>サイズ</w:t>
      </w:r>
      <w:r w:rsidR="003E4B74" w:rsidRPr="00BF5B3B">
        <w:rPr>
          <w:rFonts w:hint="eastAsia"/>
        </w:rPr>
        <w:t>の取扱い</w:t>
      </w:r>
      <w:bookmarkEnd w:id="81"/>
    </w:p>
    <w:p w14:paraId="0E232414" w14:textId="611AFC77" w:rsidR="00CB3028" w:rsidRPr="00BF5B3B" w:rsidRDefault="00F0598D" w:rsidP="00A1696A">
      <w:r w:rsidRPr="00BF5B3B">
        <w:rPr>
          <w:rFonts w:hint="eastAsia"/>
        </w:rPr>
        <w:t>帳票レイアウトを規定する外部帳票については、基本的には</w:t>
      </w:r>
      <w:r w:rsidRPr="00BF5B3B">
        <w:t>A4縦としてい</w:t>
      </w:r>
      <w:r w:rsidR="00CB3028" w:rsidRPr="00BF5B3B">
        <w:rPr>
          <w:rFonts w:hint="eastAsia"/>
        </w:rPr>
        <w:t>る</w:t>
      </w:r>
      <w:r w:rsidRPr="00BF5B3B">
        <w:t>が、帳票によっては</w:t>
      </w:r>
      <w:r w:rsidR="00CB3028" w:rsidRPr="00BF5B3B">
        <w:rPr>
          <w:rFonts w:hint="eastAsia"/>
        </w:rPr>
        <w:t>視認性等に配慮し</w:t>
      </w:r>
      <w:r w:rsidR="0093690C" w:rsidRPr="00BF5B3B">
        <w:rPr>
          <w:rFonts w:hint="eastAsia"/>
        </w:rPr>
        <w:t>、</w:t>
      </w:r>
      <w:r w:rsidRPr="00BF5B3B">
        <w:t>A4横等と</w:t>
      </w:r>
      <w:r w:rsidR="00CB3028" w:rsidRPr="00BF5B3B">
        <w:rPr>
          <w:rFonts w:hint="eastAsia"/>
        </w:rPr>
        <w:t>している。詳細は各帳票の仕様に記載する。</w:t>
      </w:r>
    </w:p>
    <w:p w14:paraId="09A31B92" w14:textId="7E6A5E61" w:rsidR="00A1696A" w:rsidRPr="00BF5B3B" w:rsidRDefault="00CB3028" w:rsidP="00A1696A">
      <w:r w:rsidRPr="00BF5B3B">
        <w:rPr>
          <w:rFonts w:hint="eastAsia"/>
        </w:rPr>
        <w:t>なお、専用紙</w:t>
      </w:r>
      <w:r w:rsidR="00D67643" w:rsidRPr="00BF5B3B">
        <w:rPr>
          <w:rFonts w:hint="eastAsia"/>
        </w:rPr>
        <w:t>帳票</w:t>
      </w:r>
      <w:r w:rsidRPr="00BF5B3B">
        <w:rPr>
          <w:rFonts w:hint="eastAsia"/>
        </w:rPr>
        <w:t>についてはその限りではなく、次項に記載する。</w:t>
      </w:r>
    </w:p>
    <w:p w14:paraId="51656829" w14:textId="146E1F32" w:rsidR="00A1696A" w:rsidRPr="00BF5B3B" w:rsidRDefault="00A1696A" w:rsidP="00A1696A"/>
    <w:p w14:paraId="49F13E4F" w14:textId="71B05466" w:rsidR="005713BC" w:rsidRPr="00BF5B3B" w:rsidRDefault="005713BC" w:rsidP="00D47D02">
      <w:pPr>
        <w:pStyle w:val="30"/>
        <w:numPr>
          <w:ilvl w:val="0"/>
          <w:numId w:val="0"/>
        </w:numPr>
        <w:ind w:left="709"/>
      </w:pPr>
      <w:bookmarkStart w:id="82" w:name="_Toc160004366"/>
      <w:r w:rsidRPr="00BF5B3B">
        <w:rPr>
          <w:rFonts w:hint="eastAsia"/>
        </w:rPr>
        <w:t>（</w:t>
      </w:r>
      <w:r w:rsidR="00CB3028" w:rsidRPr="00BF5B3B">
        <w:rPr>
          <w:rFonts w:hint="eastAsia"/>
        </w:rPr>
        <w:t>３</w:t>
      </w:r>
      <w:r w:rsidRPr="00BF5B3B">
        <w:rPr>
          <w:rFonts w:hint="eastAsia"/>
        </w:rPr>
        <w:t>）外部帳票における専用紙帳票の取扱い</w:t>
      </w:r>
      <w:bookmarkEnd w:id="82"/>
    </w:p>
    <w:p w14:paraId="02DDC0F0" w14:textId="24D4604C" w:rsidR="00EE2B2E" w:rsidRPr="00BF5B3B" w:rsidRDefault="00ED7066" w:rsidP="005713BC">
      <w:r w:rsidRPr="00BF5B3B">
        <w:rPr>
          <w:rFonts w:hint="eastAsia"/>
        </w:rPr>
        <w:t>選挙人名簿管理</w:t>
      </w:r>
      <w:r w:rsidR="00C52C5C" w:rsidRPr="00BF5B3B">
        <w:rPr>
          <w:rFonts w:hint="eastAsia"/>
        </w:rPr>
        <w:t>業務</w:t>
      </w:r>
      <w:r w:rsidR="00CB3028" w:rsidRPr="00BF5B3B">
        <w:rPr>
          <w:rFonts w:hint="eastAsia"/>
        </w:rPr>
        <w:t>においては、</w:t>
      </w:r>
      <w:r w:rsidR="00D43411" w:rsidRPr="00BF5B3B">
        <w:rPr>
          <w:rFonts w:hint="eastAsia"/>
        </w:rPr>
        <w:t>不在者投票証明書</w:t>
      </w:r>
      <w:r w:rsidR="00CB3028" w:rsidRPr="00BF5B3B">
        <w:rPr>
          <w:rFonts w:hint="eastAsia"/>
        </w:rPr>
        <w:t>などに</w:t>
      </w:r>
      <w:r w:rsidR="00D43411" w:rsidRPr="00BF5B3B">
        <w:rPr>
          <w:rFonts w:hint="eastAsia"/>
        </w:rPr>
        <w:t>関して</w:t>
      </w:r>
      <w:r w:rsidR="00CB3028" w:rsidRPr="00BF5B3B">
        <w:rPr>
          <w:rFonts w:hint="eastAsia"/>
        </w:rPr>
        <w:t>、帳票の印字枠や</w:t>
      </w:r>
      <w:r w:rsidR="00A02D8E">
        <w:rPr>
          <w:rFonts w:hint="eastAsia"/>
        </w:rPr>
        <w:t>地方公共団体</w:t>
      </w:r>
      <w:r w:rsidR="00CB3028" w:rsidRPr="00BF5B3B">
        <w:rPr>
          <w:rFonts w:hint="eastAsia"/>
        </w:rPr>
        <w:t>名などが予め印刷された専用紙を使用することが想定される。これらの帳票について</w:t>
      </w:r>
      <w:r w:rsidR="00EE2B2E" w:rsidRPr="00BF5B3B">
        <w:rPr>
          <w:rFonts w:hint="eastAsia"/>
        </w:rPr>
        <w:t>は各帳票の仕様にてサイズ等を記載する。</w:t>
      </w:r>
    </w:p>
    <w:p w14:paraId="46F041B4" w14:textId="09DF464A" w:rsidR="005713BC" w:rsidRPr="00BF5B3B" w:rsidRDefault="00EE2B2E" w:rsidP="005713BC">
      <w:r w:rsidRPr="00BF5B3B">
        <w:rPr>
          <w:rFonts w:hint="eastAsia"/>
        </w:rPr>
        <w:t>なお、専用紙帳票には</w:t>
      </w:r>
      <w:r w:rsidR="00B95493" w:rsidRPr="00BF5B3B">
        <w:rPr>
          <w:rFonts w:hint="eastAsia"/>
        </w:rPr>
        <w:t>、</w:t>
      </w:r>
      <w:r w:rsidRPr="00BF5B3B">
        <w:rPr>
          <w:rFonts w:hint="eastAsia"/>
        </w:rPr>
        <w:t>用紙に事前に印刷されている「プレ</w:t>
      </w:r>
      <w:r w:rsidR="00F12ADF" w:rsidRPr="00BF5B3B">
        <w:rPr>
          <w:rFonts w:hint="eastAsia"/>
        </w:rPr>
        <w:t>プリント</w:t>
      </w:r>
      <w:r w:rsidRPr="00BF5B3B">
        <w:rPr>
          <w:rFonts w:hint="eastAsia"/>
        </w:rPr>
        <w:t>項目」と</w:t>
      </w:r>
      <w:r w:rsidR="00B95493" w:rsidRPr="00BF5B3B">
        <w:rPr>
          <w:rFonts w:hint="eastAsia"/>
        </w:rPr>
        <w:t>、</w:t>
      </w:r>
      <w:r w:rsidRPr="00BF5B3B">
        <w:rPr>
          <w:rFonts w:hint="eastAsia"/>
        </w:rPr>
        <w:t>システムから印字する印字項目がある。本仕様書では</w:t>
      </w:r>
      <w:r w:rsidR="00B95493" w:rsidRPr="00BF5B3B">
        <w:rPr>
          <w:rFonts w:hint="eastAsia"/>
        </w:rPr>
        <w:t>、</w:t>
      </w:r>
      <w:r w:rsidR="00F12ADF" w:rsidRPr="00BF5B3B">
        <w:rPr>
          <w:rFonts w:hint="eastAsia"/>
        </w:rPr>
        <w:t>システムから印字する</w:t>
      </w:r>
      <w:r w:rsidRPr="00BF5B3B">
        <w:rPr>
          <w:rFonts w:hint="eastAsia"/>
        </w:rPr>
        <w:t>印字項目の定義を</w:t>
      </w:r>
      <w:r w:rsidR="00F12ADF" w:rsidRPr="00BF5B3B">
        <w:rPr>
          <w:rFonts w:hint="eastAsia"/>
        </w:rPr>
        <w:t>中心に行っており</w:t>
      </w:r>
      <w:r w:rsidRPr="00BF5B3B">
        <w:rPr>
          <w:rFonts w:hint="eastAsia"/>
        </w:rPr>
        <w:t>、「プレ</w:t>
      </w:r>
      <w:r w:rsidR="00F12ADF" w:rsidRPr="00BF5B3B">
        <w:rPr>
          <w:rFonts w:hint="eastAsia"/>
        </w:rPr>
        <w:t>プリント</w:t>
      </w:r>
      <w:r w:rsidRPr="00BF5B3B">
        <w:rPr>
          <w:rFonts w:hint="eastAsia"/>
        </w:rPr>
        <w:t>項目」については定義していない。</w:t>
      </w:r>
      <w:r w:rsidR="00F12ADF" w:rsidRPr="00BF5B3B">
        <w:rPr>
          <w:rFonts w:hint="eastAsia"/>
        </w:rPr>
        <w:t>ただし</w:t>
      </w:r>
      <w:r w:rsidR="00B95493" w:rsidRPr="00BF5B3B">
        <w:rPr>
          <w:rFonts w:hint="eastAsia"/>
        </w:rPr>
        <w:t>、</w:t>
      </w:r>
      <w:r w:rsidR="00F12ADF" w:rsidRPr="00BF5B3B">
        <w:rPr>
          <w:rFonts w:hint="eastAsia"/>
        </w:rPr>
        <w:t>印字項目と定義された項目でも、定型文等でも問題ないと考えられる項目はプレプリント</w:t>
      </w:r>
      <w:r w:rsidR="00D43411" w:rsidRPr="00BF5B3B">
        <w:rPr>
          <w:rFonts w:hint="eastAsia"/>
        </w:rPr>
        <w:t>も</w:t>
      </w:r>
      <w:r w:rsidR="00F12ADF" w:rsidRPr="00BF5B3B">
        <w:rPr>
          <w:rFonts w:hint="eastAsia"/>
        </w:rPr>
        <w:t>可能</w:t>
      </w:r>
      <w:r w:rsidR="00D43411" w:rsidRPr="00BF5B3B">
        <w:rPr>
          <w:rFonts w:hint="eastAsia"/>
        </w:rPr>
        <w:t>である。</w:t>
      </w:r>
    </w:p>
    <w:p w14:paraId="755A4248" w14:textId="77777777" w:rsidR="00F12ADF" w:rsidRPr="00BF5B3B" w:rsidRDefault="00F12ADF" w:rsidP="005713BC"/>
    <w:p w14:paraId="4FD3A873" w14:textId="571D4898" w:rsidR="005713BC" w:rsidRPr="00BF5B3B" w:rsidRDefault="005713BC" w:rsidP="00D47D02">
      <w:pPr>
        <w:pStyle w:val="30"/>
        <w:numPr>
          <w:ilvl w:val="0"/>
          <w:numId w:val="0"/>
        </w:numPr>
        <w:ind w:left="709"/>
      </w:pPr>
      <w:bookmarkStart w:id="83" w:name="_Toc160004367"/>
      <w:r w:rsidRPr="00BF5B3B">
        <w:rPr>
          <w:rFonts w:hint="eastAsia"/>
        </w:rPr>
        <w:t>（</w:t>
      </w:r>
      <w:r w:rsidR="00CB3028" w:rsidRPr="00BF5B3B">
        <w:rPr>
          <w:rFonts w:hint="eastAsia"/>
        </w:rPr>
        <w:t>４</w:t>
      </w:r>
      <w:r w:rsidRPr="00BF5B3B">
        <w:rPr>
          <w:rFonts w:hint="eastAsia"/>
        </w:rPr>
        <w:t>）外部帳票における大量印刷に</w:t>
      </w:r>
      <w:r w:rsidR="00B105C3" w:rsidRPr="00BF5B3B">
        <w:rPr>
          <w:rFonts w:hint="eastAsia"/>
        </w:rPr>
        <w:t>係る</w:t>
      </w:r>
      <w:r w:rsidR="009F77A6" w:rsidRPr="00BF5B3B">
        <w:rPr>
          <w:rFonts w:hint="eastAsia"/>
        </w:rPr>
        <w:t>対象物及び</w:t>
      </w:r>
      <w:r w:rsidR="003F1636" w:rsidRPr="00BF5B3B">
        <w:rPr>
          <w:rFonts w:hint="eastAsia"/>
        </w:rPr>
        <w:t>条件</w:t>
      </w:r>
      <w:r w:rsidRPr="00BF5B3B">
        <w:rPr>
          <w:rFonts w:hint="eastAsia"/>
        </w:rPr>
        <w:t>の取扱い</w:t>
      </w:r>
      <w:bookmarkEnd w:id="83"/>
    </w:p>
    <w:p w14:paraId="05F22C15" w14:textId="027EF6F0" w:rsidR="005713BC" w:rsidRPr="00BF5B3B" w:rsidRDefault="000847DE" w:rsidP="005713BC">
      <w:r w:rsidRPr="00BF5B3B">
        <w:rPr>
          <w:rFonts w:hint="eastAsia"/>
        </w:rPr>
        <w:t>選挙人名簿管理</w:t>
      </w:r>
      <w:r w:rsidR="00C52C5C" w:rsidRPr="00BF5B3B">
        <w:rPr>
          <w:rFonts w:hint="eastAsia"/>
        </w:rPr>
        <w:t>業務</w:t>
      </w:r>
      <w:r w:rsidR="005713BC" w:rsidRPr="00BF5B3B">
        <w:rPr>
          <w:rFonts w:hint="eastAsia"/>
        </w:rPr>
        <w:t>にお</w:t>
      </w:r>
      <w:r w:rsidR="003F1636" w:rsidRPr="00BF5B3B">
        <w:rPr>
          <w:rFonts w:hint="eastAsia"/>
        </w:rPr>
        <w:t>いては、</w:t>
      </w:r>
      <w:r w:rsidRPr="00BF5B3B">
        <w:rPr>
          <w:rFonts w:hint="eastAsia"/>
        </w:rPr>
        <w:t>投票所入場券</w:t>
      </w:r>
      <w:r w:rsidR="003F1636" w:rsidRPr="00BF5B3B">
        <w:rPr>
          <w:rFonts w:hint="eastAsia"/>
        </w:rPr>
        <w:t>などにおいて、大量の通知物を</w:t>
      </w:r>
      <w:r w:rsidRPr="00BF5B3B">
        <w:rPr>
          <w:rFonts w:hint="eastAsia"/>
        </w:rPr>
        <w:t>選挙人</w:t>
      </w:r>
      <w:r w:rsidR="003F1636" w:rsidRPr="00BF5B3B">
        <w:rPr>
          <w:rFonts w:hint="eastAsia"/>
        </w:rPr>
        <w:t>向けに一斉送付することが想定される。このような大量印刷・発送の際の</w:t>
      </w:r>
      <w:r w:rsidR="00687CD4" w:rsidRPr="00BF5B3B">
        <w:rPr>
          <w:rFonts w:hint="eastAsia"/>
        </w:rPr>
        <w:t>対象物や</w:t>
      </w:r>
      <w:r w:rsidR="003F1636" w:rsidRPr="00BF5B3B">
        <w:rPr>
          <w:rFonts w:hint="eastAsia"/>
        </w:rPr>
        <w:t>条件については、郵便局や外部委託先（印刷事業者等）との取決めや同封物の封入の有無などの詳細な条件</w:t>
      </w:r>
      <w:r w:rsidR="00A54F1F" w:rsidRPr="00BF5B3B">
        <w:rPr>
          <w:rFonts w:hint="eastAsia"/>
        </w:rPr>
        <w:t>を</w:t>
      </w:r>
      <w:r w:rsidR="003F1636" w:rsidRPr="00BF5B3B">
        <w:rPr>
          <w:rFonts w:hint="eastAsia"/>
        </w:rPr>
        <w:t>設定</w:t>
      </w:r>
      <w:r w:rsidR="00A54F1F" w:rsidRPr="00BF5B3B">
        <w:rPr>
          <w:rFonts w:hint="eastAsia"/>
        </w:rPr>
        <w:t>すること</w:t>
      </w:r>
      <w:r w:rsidR="003F1636" w:rsidRPr="00BF5B3B">
        <w:rPr>
          <w:rFonts w:hint="eastAsia"/>
        </w:rPr>
        <w:t>が</w:t>
      </w:r>
      <w:r w:rsidR="00B97FCF" w:rsidRPr="00BF5B3B">
        <w:rPr>
          <w:rFonts w:hint="eastAsia"/>
        </w:rPr>
        <w:t>想定</w:t>
      </w:r>
      <w:r w:rsidR="003F1636" w:rsidRPr="00BF5B3B">
        <w:rPr>
          <w:rFonts w:hint="eastAsia"/>
        </w:rPr>
        <w:t>される。このような条件設定については、</w:t>
      </w:r>
      <w:r w:rsidR="002B4393" w:rsidRPr="00BF5B3B">
        <w:rPr>
          <w:rFonts w:hint="eastAsia"/>
        </w:rPr>
        <w:t>本仕様書の対象外とし、</w:t>
      </w:r>
      <w:r w:rsidR="003F1636" w:rsidRPr="00BF5B3B">
        <w:rPr>
          <w:rFonts w:hint="eastAsia"/>
        </w:rPr>
        <w:t>各</w:t>
      </w:r>
      <w:r w:rsidR="00A02D8E">
        <w:rPr>
          <w:rFonts w:hint="eastAsia"/>
        </w:rPr>
        <w:t>地方公共団体</w:t>
      </w:r>
      <w:r w:rsidR="003F1636" w:rsidRPr="00BF5B3B">
        <w:rPr>
          <w:rFonts w:hint="eastAsia"/>
        </w:rPr>
        <w:t>が個々の事情にあわせて実施する想定であ</w:t>
      </w:r>
      <w:r w:rsidR="009C5A75" w:rsidRPr="00BF5B3B">
        <w:rPr>
          <w:rFonts w:hint="eastAsia"/>
        </w:rPr>
        <w:t>り、帳票レイアウトに定義した項目以外に、印刷事業者等の便宜のための連番等の出力、穴あけ等の実施を妨げるものではない。</w:t>
      </w:r>
    </w:p>
    <w:p w14:paraId="4002237C" w14:textId="77777777" w:rsidR="002867C2" w:rsidRPr="00BF5B3B" w:rsidRDefault="002867C2" w:rsidP="002867C2">
      <w:pPr>
        <w:ind w:firstLineChars="0" w:firstLine="0"/>
      </w:pPr>
    </w:p>
    <w:p w14:paraId="2D182B48" w14:textId="53A60C57" w:rsidR="002867C2" w:rsidRPr="00BF5B3B" w:rsidRDefault="002867C2" w:rsidP="00D47D02">
      <w:pPr>
        <w:pStyle w:val="30"/>
        <w:numPr>
          <w:ilvl w:val="0"/>
          <w:numId w:val="0"/>
        </w:numPr>
        <w:ind w:left="709"/>
      </w:pPr>
      <w:bookmarkStart w:id="84" w:name="_Toc160004368"/>
      <w:r w:rsidRPr="00BF5B3B">
        <w:rPr>
          <w:rFonts w:hint="eastAsia"/>
        </w:rPr>
        <w:t>（５）外部帳票における大量印刷に係る帳票レイアウト要件の取り扱い</w:t>
      </w:r>
      <w:bookmarkEnd w:id="84"/>
    </w:p>
    <w:p w14:paraId="6E16ABFA" w14:textId="62177B1B" w:rsidR="005B10D7" w:rsidRPr="00BF5B3B" w:rsidRDefault="000C2631" w:rsidP="00A1696A">
      <w:r w:rsidRPr="00BF5B3B">
        <w:rPr>
          <w:rFonts w:hint="eastAsia"/>
        </w:rPr>
        <w:t>（１）の通り、宛名</w:t>
      </w:r>
      <w:r w:rsidR="004D03FD">
        <w:rPr>
          <w:rFonts w:hint="eastAsia"/>
        </w:rPr>
        <w:t>・ラベル</w:t>
      </w:r>
      <w:r w:rsidRPr="00BF5B3B">
        <w:rPr>
          <w:rFonts w:hint="eastAsia"/>
        </w:rPr>
        <w:t>を除く外部帳票について帳票レイアウトを定義しているが、帳票印刷を外部委託し、印刷業者にて帳票レイアウトを用意する場合も想定される。この場合、選挙人名簿管理システム上にレイアウトデータを保持する必要はなく、作成した選挙人情報データのみを出力</w:t>
      </w:r>
      <w:r w:rsidR="002867C2" w:rsidRPr="00BF5B3B">
        <w:rPr>
          <w:rFonts w:hint="eastAsia"/>
        </w:rPr>
        <w:t>することも可能である</w:t>
      </w:r>
      <w:r w:rsidRPr="00BF5B3B">
        <w:rPr>
          <w:rFonts w:hint="eastAsia"/>
        </w:rPr>
        <w:t>。</w:t>
      </w:r>
    </w:p>
    <w:p w14:paraId="0A26A08E" w14:textId="77777777" w:rsidR="002867C2" w:rsidRPr="00BF5B3B" w:rsidRDefault="002867C2" w:rsidP="00A1696A"/>
    <w:p w14:paraId="3A59C89C" w14:textId="20A49F41" w:rsidR="00A1696A" w:rsidRPr="00BF5B3B" w:rsidRDefault="00A1696A" w:rsidP="00D47D02">
      <w:pPr>
        <w:pStyle w:val="30"/>
        <w:numPr>
          <w:ilvl w:val="0"/>
          <w:numId w:val="0"/>
        </w:numPr>
        <w:ind w:left="709"/>
      </w:pPr>
      <w:bookmarkStart w:id="85" w:name="_Toc160004369"/>
      <w:r w:rsidRPr="00BF5B3B">
        <w:rPr>
          <w:rFonts w:hint="eastAsia"/>
        </w:rPr>
        <w:t>（</w:t>
      </w:r>
      <w:r w:rsidR="002867C2" w:rsidRPr="00BF5B3B">
        <w:rPr>
          <w:rFonts w:hint="eastAsia"/>
        </w:rPr>
        <w:t>６</w:t>
      </w:r>
      <w:r w:rsidRPr="00BF5B3B">
        <w:rPr>
          <w:rFonts w:hint="eastAsia"/>
        </w:rPr>
        <w:t>）</w:t>
      </w:r>
      <w:r w:rsidR="003E4B74" w:rsidRPr="00BF5B3B">
        <w:rPr>
          <w:rFonts w:hint="eastAsia"/>
        </w:rPr>
        <w:t>内部帳票の定義</w:t>
      </w:r>
      <w:bookmarkEnd w:id="85"/>
    </w:p>
    <w:p w14:paraId="4B7CBCE3" w14:textId="0C75B049" w:rsidR="00EE3AF4" w:rsidRPr="00BF5B3B" w:rsidRDefault="00A02D8E" w:rsidP="00EE3AF4">
      <w:r>
        <w:rPr>
          <w:rFonts w:hint="eastAsia"/>
        </w:rPr>
        <w:t>地方公共団体</w:t>
      </w:r>
      <w:r w:rsidR="00877255" w:rsidRPr="00BF5B3B">
        <w:rPr>
          <w:rFonts w:hint="eastAsia"/>
        </w:rPr>
        <w:t>が内部事務で使用する帳票を内部帳票とし、</w:t>
      </w:r>
      <w:r w:rsidR="004D03FD">
        <w:rPr>
          <w:rFonts w:hint="eastAsia"/>
        </w:rPr>
        <w:t>以下の帳票を</w:t>
      </w:r>
      <w:r w:rsidR="00EE3AF4" w:rsidRPr="00BF5B3B">
        <w:rPr>
          <w:rFonts w:hint="eastAsia"/>
        </w:rPr>
        <w:t>選挙人名簿管理システムにおける内部帳票</w:t>
      </w:r>
      <w:r w:rsidR="004D03FD">
        <w:rPr>
          <w:rFonts w:hint="eastAsia"/>
        </w:rPr>
        <w:t>として</w:t>
      </w:r>
      <w:r w:rsidR="00EE3AF4" w:rsidRPr="00BF5B3B">
        <w:rPr>
          <w:rFonts w:hint="eastAsia"/>
        </w:rPr>
        <w:t>定義している。</w:t>
      </w:r>
    </w:p>
    <w:p w14:paraId="3AE35BD0" w14:textId="618F8858" w:rsidR="00877255" w:rsidRPr="00BF5B3B" w:rsidRDefault="00877255" w:rsidP="00EE3AF4">
      <w:pPr>
        <w:pStyle w:val="ac"/>
        <w:numPr>
          <w:ilvl w:val="0"/>
          <w:numId w:val="20"/>
        </w:numPr>
        <w:ind w:leftChars="0" w:firstLineChars="0"/>
      </w:pPr>
      <w:r w:rsidRPr="00BF5B3B">
        <w:rPr>
          <w:rFonts w:hint="eastAsia"/>
        </w:rPr>
        <w:lastRenderedPageBreak/>
        <w:t>法令様式のある帳票（選挙人名簿</w:t>
      </w:r>
      <w:r w:rsidR="00112587" w:rsidRPr="00BF5B3B">
        <w:rPr>
          <w:rFonts w:hint="eastAsia"/>
        </w:rPr>
        <w:t>、投票録</w:t>
      </w:r>
      <w:r w:rsidRPr="00BF5B3B">
        <w:rPr>
          <w:rFonts w:hint="eastAsia"/>
        </w:rPr>
        <w:t>）</w:t>
      </w:r>
    </w:p>
    <w:p w14:paraId="0B671B2C" w14:textId="2F827586" w:rsidR="00EE3AF4" w:rsidRPr="00BF5B3B" w:rsidRDefault="00EE3AF4" w:rsidP="00EE3AF4">
      <w:pPr>
        <w:pStyle w:val="ac"/>
        <w:numPr>
          <w:ilvl w:val="0"/>
          <w:numId w:val="20"/>
        </w:numPr>
        <w:ind w:leftChars="0" w:firstLineChars="0"/>
      </w:pPr>
      <w:r w:rsidRPr="00BF5B3B">
        <w:rPr>
          <w:rFonts w:hint="eastAsia"/>
        </w:rPr>
        <w:t>集計表</w:t>
      </w:r>
    </w:p>
    <w:p w14:paraId="003D840D" w14:textId="554D49FB" w:rsidR="00EE3AF4" w:rsidRPr="00BF5B3B" w:rsidRDefault="00EE3AF4" w:rsidP="00EE3AF4">
      <w:pPr>
        <w:pStyle w:val="ac"/>
        <w:numPr>
          <w:ilvl w:val="0"/>
          <w:numId w:val="20"/>
        </w:numPr>
        <w:ind w:leftChars="0" w:firstLineChars="0"/>
      </w:pPr>
      <w:r w:rsidRPr="00BF5B3B">
        <w:rPr>
          <w:rFonts w:hint="eastAsia"/>
        </w:rPr>
        <w:t>条件別一覧</w:t>
      </w:r>
    </w:p>
    <w:p w14:paraId="111C065E" w14:textId="05692ED1" w:rsidR="00EE3AF4" w:rsidRDefault="00EE3AF4" w:rsidP="00EE3AF4">
      <w:pPr>
        <w:pStyle w:val="ac"/>
        <w:numPr>
          <w:ilvl w:val="0"/>
          <w:numId w:val="20"/>
        </w:numPr>
        <w:ind w:leftChars="0" w:firstLineChars="0"/>
      </w:pPr>
      <w:r w:rsidRPr="00BF5B3B">
        <w:rPr>
          <w:rFonts w:hint="eastAsia"/>
        </w:rPr>
        <w:t>その他の一覧・集計</w:t>
      </w:r>
      <w:r w:rsidR="00C05DD8" w:rsidRPr="00BF5B3B">
        <w:rPr>
          <w:rFonts w:hint="eastAsia"/>
        </w:rPr>
        <w:t>表</w:t>
      </w:r>
    </w:p>
    <w:p w14:paraId="3ECD7D1A" w14:textId="0B8E5015" w:rsidR="00A21988" w:rsidRDefault="00F4311E" w:rsidP="00A21988">
      <w:pPr>
        <w:pStyle w:val="ac"/>
        <w:numPr>
          <w:ilvl w:val="0"/>
          <w:numId w:val="20"/>
        </w:numPr>
        <w:ind w:leftChars="0" w:firstLineChars="0"/>
      </w:pPr>
      <w:r w:rsidRPr="00F4311E">
        <w:rPr>
          <w:rFonts w:hint="eastAsia"/>
        </w:rPr>
        <w:t>データ連携用</w:t>
      </w:r>
      <w:r w:rsidRPr="00F4311E">
        <w:t>CSVファイル</w:t>
      </w:r>
    </w:p>
    <w:p w14:paraId="08B89326" w14:textId="5AEFFFA1" w:rsidR="00BF2B6B" w:rsidRPr="00BF5B3B" w:rsidRDefault="00877255" w:rsidP="00BF2B6B">
      <w:r w:rsidRPr="00BF5B3B">
        <w:rPr>
          <w:rFonts w:hint="eastAsia"/>
        </w:rPr>
        <w:t>内部帳票のうち、</w:t>
      </w:r>
      <w:r w:rsidR="004D03FD" w:rsidRPr="004D03FD">
        <w:rPr>
          <w:rFonts w:hint="eastAsia"/>
        </w:rPr>
        <w:t>公職選挙法施行規則</w:t>
      </w:r>
      <w:r w:rsidR="004D03FD" w:rsidRPr="004D03FD">
        <w:t>、在外選挙執行規則又は日本国憲法の改正手続に関する法律施行規則において様式が定義されているものは、</w:t>
      </w:r>
      <w:r w:rsidRPr="00BF5B3B">
        <w:rPr>
          <w:rFonts w:hint="eastAsia"/>
        </w:rPr>
        <w:t>原則、</w:t>
      </w:r>
      <w:r w:rsidR="004D03FD">
        <w:rPr>
          <w:rFonts w:hint="eastAsia"/>
        </w:rPr>
        <w:t>法令</w:t>
      </w:r>
      <w:r w:rsidRPr="00BF5B3B">
        <w:rPr>
          <w:rFonts w:hint="eastAsia"/>
        </w:rPr>
        <w:t>の様式に準拠することを前提としており、帳票レイアウトは定義せず、印字項目の定義のみとしている。ただし、本仕様書の検討過程においてレイアウトや記載事項、記載方法について議論を行ったものは、帳票レイアウトや印字項目の定義を行っている。</w:t>
      </w:r>
    </w:p>
    <w:p w14:paraId="29D6CF19" w14:textId="0C2972D3" w:rsidR="006F2D20" w:rsidRPr="00BF5B3B" w:rsidRDefault="00F46D68" w:rsidP="006F2D20">
      <w:r w:rsidRPr="00BF5B3B">
        <w:rPr>
          <w:rFonts w:hint="eastAsia"/>
        </w:rPr>
        <w:t>内部帳票のうち、</w:t>
      </w:r>
      <w:r w:rsidR="006F2D20" w:rsidRPr="00BF5B3B">
        <w:rPr>
          <w:rFonts w:hint="eastAsia"/>
        </w:rPr>
        <w:t>集計表及び条件別一覧については、帳票概要・用途や仕様概要及び帳票印字項目の定義を行った。これらは、Excel等のファイル出力を前提としており、帳票レイアウトは定義していない。</w:t>
      </w:r>
    </w:p>
    <w:p w14:paraId="199D6EE1" w14:textId="6976108D" w:rsidR="001C751E" w:rsidRPr="00BF5B3B" w:rsidRDefault="006F2D20" w:rsidP="006F2D20">
      <w:r w:rsidRPr="00BF5B3B">
        <w:rPr>
          <w:rFonts w:hint="eastAsia"/>
        </w:rPr>
        <w:t>上記を除くその他の一覧・集計表については、</w:t>
      </w:r>
      <w:r w:rsidR="00687CD4" w:rsidRPr="00BF5B3B">
        <w:rPr>
          <w:rFonts w:hint="eastAsia"/>
        </w:rPr>
        <w:t>帳票概要</w:t>
      </w:r>
      <w:r w:rsidR="000847DE" w:rsidRPr="00BF5B3B">
        <w:rPr>
          <w:rFonts w:hint="eastAsia"/>
        </w:rPr>
        <w:t>・</w:t>
      </w:r>
      <w:r w:rsidR="00BF2B6B" w:rsidRPr="00BF5B3B">
        <w:rPr>
          <w:rFonts w:hint="eastAsia"/>
        </w:rPr>
        <w:t>用途</w:t>
      </w:r>
      <w:r w:rsidR="00687CD4" w:rsidRPr="00BF5B3B">
        <w:rPr>
          <w:rFonts w:hint="eastAsia"/>
        </w:rPr>
        <w:t>や仕様概要</w:t>
      </w:r>
      <w:r w:rsidR="00BF2B6B" w:rsidRPr="00BF5B3B">
        <w:rPr>
          <w:rFonts w:hint="eastAsia"/>
        </w:rPr>
        <w:t>や出力条件を中心に標準仕様の定義を行っ</w:t>
      </w:r>
      <w:r w:rsidRPr="00BF5B3B">
        <w:rPr>
          <w:rFonts w:hint="eastAsia"/>
        </w:rPr>
        <w:t>た。これらは、予め出力条件を設定したEUCでの出力を想定するため、</w:t>
      </w:r>
      <w:r w:rsidR="00BF2B6B" w:rsidRPr="00BF5B3B">
        <w:rPr>
          <w:rFonts w:hint="eastAsia"/>
        </w:rPr>
        <w:t>帳票レイアウトは定義し</w:t>
      </w:r>
      <w:r w:rsidR="00F0598D" w:rsidRPr="00BF5B3B">
        <w:rPr>
          <w:rFonts w:hint="eastAsia"/>
        </w:rPr>
        <w:t>てい</w:t>
      </w:r>
      <w:r w:rsidR="00BF2B6B" w:rsidRPr="00BF5B3B">
        <w:rPr>
          <w:rFonts w:hint="eastAsia"/>
        </w:rPr>
        <w:t>ない。</w:t>
      </w:r>
      <w:r w:rsidRPr="00BF5B3B">
        <w:rPr>
          <w:rFonts w:hint="eastAsia"/>
        </w:rPr>
        <w:t>また、主な出力項目のみを帳票</w:t>
      </w:r>
      <w:r w:rsidR="000E6D1E" w:rsidRPr="00BF5B3B">
        <w:rPr>
          <w:rFonts w:hint="eastAsia"/>
        </w:rPr>
        <w:t>要件に記載するため、帳票印字項目についても定義しない。</w:t>
      </w:r>
    </w:p>
    <w:p w14:paraId="5F6C9002" w14:textId="5DB8AF58" w:rsidR="001C751E" w:rsidRPr="00BF5B3B" w:rsidRDefault="001C751E" w:rsidP="00BF2B6B">
      <w:r w:rsidRPr="00BF5B3B">
        <w:rPr>
          <w:rFonts w:hint="eastAsia"/>
        </w:rPr>
        <w:t>事業者が提供するパッケージ</w:t>
      </w:r>
      <w:r w:rsidR="002B4393" w:rsidRPr="00BF5B3B">
        <w:rPr>
          <w:rFonts w:hint="eastAsia"/>
        </w:rPr>
        <w:t>システム</w:t>
      </w:r>
      <w:r w:rsidRPr="00BF5B3B">
        <w:rPr>
          <w:rFonts w:hint="eastAsia"/>
        </w:rPr>
        <w:t>によっては、本仕様書で定義する内部帳票</w:t>
      </w:r>
      <w:r w:rsidR="00D67643" w:rsidRPr="00BF5B3B">
        <w:rPr>
          <w:rFonts w:hint="eastAsia"/>
        </w:rPr>
        <w:t>を複数の帳票で実現することも想定される。また逆に、本仕様書で定義する複数の内部帳票の要件を一つの帳票で充足することも想定される。このような実装上の違いは許容するものとする。</w:t>
      </w:r>
    </w:p>
    <w:p w14:paraId="6E14FAD2" w14:textId="3CB22AD5" w:rsidR="00BF2B6B" w:rsidRPr="00BF5B3B" w:rsidRDefault="00D67643" w:rsidP="00BF2B6B">
      <w:r w:rsidRPr="00BF5B3B">
        <w:rPr>
          <w:rFonts w:hint="eastAsia"/>
        </w:rPr>
        <w:t>また、</w:t>
      </w:r>
      <w:r w:rsidR="00F0598D" w:rsidRPr="00BF5B3B">
        <w:rPr>
          <w:rFonts w:hint="eastAsia"/>
        </w:rPr>
        <w:t>本仕様書に定義される帳票で業務が運用される想定ではあるが、必要に応じて、標準化対象外とされた内部帳票を</w:t>
      </w:r>
      <w:r w:rsidR="00F0598D" w:rsidRPr="00BF5B3B">
        <w:t>EUCツール</w:t>
      </w:r>
      <w:r w:rsidR="001C751E" w:rsidRPr="00BF5B3B">
        <w:rPr>
          <w:rFonts w:hint="eastAsia"/>
        </w:rPr>
        <w:t>等</w:t>
      </w:r>
      <w:r w:rsidR="00F0598D" w:rsidRPr="00BF5B3B">
        <w:t>にてデータ出力</w:t>
      </w:r>
      <w:r w:rsidR="001C751E" w:rsidRPr="00BF5B3B">
        <w:rPr>
          <w:rFonts w:hint="eastAsia"/>
        </w:rPr>
        <w:t>する</w:t>
      </w:r>
      <w:r w:rsidR="00F0598D" w:rsidRPr="00BF5B3B">
        <w:t>ことは差</w:t>
      </w:r>
      <w:r w:rsidR="00A54F1F" w:rsidRPr="00BF5B3B">
        <w:rPr>
          <w:rFonts w:hint="eastAsia"/>
        </w:rPr>
        <w:t>し</w:t>
      </w:r>
      <w:r w:rsidR="00F0598D" w:rsidRPr="00BF5B3B">
        <w:t>支え</w:t>
      </w:r>
      <w:r w:rsidR="00F0598D" w:rsidRPr="00BF5B3B">
        <w:rPr>
          <w:rFonts w:hint="eastAsia"/>
        </w:rPr>
        <w:t>ない</w:t>
      </w:r>
      <w:r w:rsidR="00F0598D" w:rsidRPr="00BF5B3B">
        <w:t>。</w:t>
      </w:r>
    </w:p>
    <w:p w14:paraId="4F22BB05" w14:textId="77777777" w:rsidR="001C751E" w:rsidRPr="00BF5B3B" w:rsidRDefault="001C751E" w:rsidP="001C751E"/>
    <w:p w14:paraId="026D87AF" w14:textId="7165D71F" w:rsidR="001C751E" w:rsidRPr="00BF5B3B" w:rsidRDefault="001C751E" w:rsidP="00D47D02">
      <w:pPr>
        <w:pStyle w:val="30"/>
        <w:numPr>
          <w:ilvl w:val="0"/>
          <w:numId w:val="0"/>
        </w:numPr>
        <w:ind w:left="709"/>
      </w:pPr>
      <w:bookmarkStart w:id="86" w:name="_Toc160004370"/>
      <w:r w:rsidRPr="00BF5B3B">
        <w:rPr>
          <w:rFonts w:hint="eastAsia"/>
        </w:rPr>
        <w:t>（</w:t>
      </w:r>
      <w:r w:rsidR="002867C2" w:rsidRPr="00BF5B3B">
        <w:rPr>
          <w:rFonts w:hint="eastAsia"/>
        </w:rPr>
        <w:t>７</w:t>
      </w:r>
      <w:r w:rsidRPr="00BF5B3B">
        <w:rPr>
          <w:rFonts w:hint="eastAsia"/>
        </w:rPr>
        <w:t>）外部帳票・内部帳票の実現方法</w:t>
      </w:r>
      <w:bookmarkEnd w:id="86"/>
    </w:p>
    <w:p w14:paraId="55F65676" w14:textId="1CED987C" w:rsidR="00D67643" w:rsidRPr="00BF5B3B" w:rsidRDefault="00F14B87" w:rsidP="00A1696A">
      <w:r w:rsidRPr="00BF5B3B">
        <w:rPr>
          <w:rFonts w:hint="eastAsia"/>
        </w:rPr>
        <w:t>ここまで記載した</w:t>
      </w:r>
      <w:r w:rsidR="00582FD4" w:rsidRPr="00BF5B3B">
        <w:rPr>
          <w:rFonts w:hint="eastAsia"/>
        </w:rPr>
        <w:t>外部帳票・内部帳票は</w:t>
      </w:r>
      <w:r w:rsidR="00D60C24" w:rsidRPr="00BF5B3B">
        <w:rPr>
          <w:rFonts w:hint="eastAsia"/>
        </w:rPr>
        <w:t>事業者が提供するパッケージ</w:t>
      </w:r>
      <w:r w:rsidR="002B4393" w:rsidRPr="00BF5B3B">
        <w:rPr>
          <w:rFonts w:hint="eastAsia"/>
        </w:rPr>
        <w:t>システム</w:t>
      </w:r>
      <w:r w:rsidR="00D60C24" w:rsidRPr="00BF5B3B">
        <w:rPr>
          <w:rFonts w:hint="eastAsia"/>
        </w:rPr>
        <w:t>から</w:t>
      </w:r>
      <w:r w:rsidR="00573485" w:rsidRPr="00BF5B3B">
        <w:rPr>
          <w:rFonts w:hint="eastAsia"/>
        </w:rPr>
        <w:t>出力される想定である。ただし帳票印字項目・帳票レイアウトが充足するものであれば、外付けツール</w:t>
      </w:r>
      <w:r w:rsidR="006E3AA4" w:rsidRPr="00BF5B3B">
        <w:rPr>
          <w:rFonts w:hint="eastAsia"/>
        </w:rPr>
        <w:t>等</w:t>
      </w:r>
      <w:r w:rsidR="00573485" w:rsidRPr="00BF5B3B">
        <w:rPr>
          <w:rFonts w:hint="eastAsia"/>
        </w:rPr>
        <w:t>（EUC</w:t>
      </w:r>
      <w:r w:rsidR="006E3AA4" w:rsidRPr="00BF5B3B">
        <w:rPr>
          <w:rFonts w:hint="eastAsia"/>
        </w:rPr>
        <w:t>を</w:t>
      </w:r>
      <w:r w:rsidR="00573485" w:rsidRPr="00BF5B3B">
        <w:rPr>
          <w:rFonts w:hint="eastAsia"/>
        </w:rPr>
        <w:t>含む</w:t>
      </w:r>
      <w:r w:rsidR="006E3AA4" w:rsidRPr="00BF5B3B">
        <w:rPr>
          <w:rFonts w:hint="eastAsia"/>
        </w:rPr>
        <w:t>。</w:t>
      </w:r>
      <w:r w:rsidR="00573485" w:rsidRPr="00BF5B3B">
        <w:rPr>
          <w:rFonts w:hint="eastAsia"/>
        </w:rPr>
        <w:t>）で実現することは差し支えない。</w:t>
      </w:r>
    </w:p>
    <w:p w14:paraId="11CD9F22" w14:textId="77777777" w:rsidR="004D76BD" w:rsidRPr="00BF5B3B" w:rsidRDefault="004D76BD" w:rsidP="003251C1"/>
    <w:p w14:paraId="432F5002" w14:textId="7E8C854C" w:rsidR="003251C1" w:rsidRPr="00BF5B3B" w:rsidRDefault="00FD6E82" w:rsidP="003251C1">
      <w:pPr>
        <w:pStyle w:val="20"/>
      </w:pPr>
      <w:bookmarkStart w:id="87" w:name="_Toc160004371"/>
      <w:r w:rsidRPr="00BF5B3B">
        <w:rPr>
          <w:rFonts w:ascii="ＭＳ 明朝" w:hAnsi="ＭＳ 明朝" w:hint="eastAsia"/>
        </w:rPr>
        <w:t>４－２　帳票</w:t>
      </w:r>
      <w:r w:rsidRPr="00BF5B3B">
        <w:rPr>
          <w:rFonts w:ascii="ＭＳ 明朝" w:hAnsi="ＭＳ 明朝"/>
        </w:rPr>
        <w:t>要件</w:t>
      </w:r>
      <w:bookmarkEnd w:id="87"/>
    </w:p>
    <w:p w14:paraId="22DDD993" w14:textId="60EC6C70" w:rsidR="004A7C9D" w:rsidRPr="00BF5B3B" w:rsidRDefault="004A7C9D" w:rsidP="004A7C9D">
      <w:r w:rsidRPr="00BF5B3B">
        <w:rPr>
          <w:rFonts w:hint="eastAsia"/>
        </w:rPr>
        <w:t>帳票要件を別紙に示す。</w:t>
      </w:r>
    </w:p>
    <w:p w14:paraId="450956D5" w14:textId="2704871D" w:rsidR="00B92AEC" w:rsidRDefault="004A7C9D" w:rsidP="00BF5B3B">
      <w:r w:rsidRPr="00BF5B3B">
        <w:rPr>
          <w:rFonts w:hint="eastAsia"/>
        </w:rPr>
        <w:t>以下に、帳票要件に</w:t>
      </w:r>
      <w:r w:rsidR="0093690C" w:rsidRPr="00BF5B3B">
        <w:rPr>
          <w:rFonts w:hint="eastAsia"/>
        </w:rPr>
        <w:t>おける</w:t>
      </w:r>
      <w:r w:rsidRPr="00BF5B3B">
        <w:rPr>
          <w:rFonts w:hint="eastAsia"/>
        </w:rPr>
        <w:t>各項目の説明</w:t>
      </w:r>
      <w:r w:rsidR="000163E1" w:rsidRPr="00BF5B3B">
        <w:rPr>
          <w:rFonts w:hint="eastAsia"/>
        </w:rPr>
        <w:t>については、帳票要件巻頭に記載の「標準帳票要件の概要」を参照のこと。</w:t>
      </w:r>
    </w:p>
    <w:p w14:paraId="73C025B2" w14:textId="77777777" w:rsidR="00621DA5" w:rsidRPr="00BF5B3B" w:rsidRDefault="00621DA5" w:rsidP="00BF5B3B"/>
    <w:tbl>
      <w:tblPr>
        <w:tblStyle w:val="af8"/>
        <w:tblW w:w="0" w:type="auto"/>
        <w:tblLook w:val="04A0" w:firstRow="1" w:lastRow="0" w:firstColumn="1" w:lastColumn="0" w:noHBand="0" w:noVBand="1"/>
      </w:tblPr>
      <w:tblGrid>
        <w:gridCol w:w="4531"/>
        <w:gridCol w:w="4246"/>
      </w:tblGrid>
      <w:tr w:rsidR="00913AE6" w:rsidRPr="00BF5B3B" w14:paraId="1FF1B4C0" w14:textId="77777777" w:rsidTr="0045401C">
        <w:tc>
          <w:tcPr>
            <w:tcW w:w="4531" w:type="dxa"/>
            <w:vAlign w:val="center"/>
          </w:tcPr>
          <w:p w14:paraId="7120C7BE" w14:textId="2EC6F14E" w:rsidR="00913AE6" w:rsidRPr="00BF5B3B" w:rsidRDefault="00913AE6" w:rsidP="0045401C">
            <w:pPr>
              <w:pStyle w:val="aff5"/>
              <w:rPr>
                <w:rFonts w:ascii="ＭＳ 明朝" w:eastAsia="ＭＳ 明朝" w:hAnsi="ＭＳ 明朝"/>
              </w:rPr>
            </w:pPr>
            <w:r w:rsidRPr="00BF5B3B">
              <w:rPr>
                <w:rFonts w:ascii="ＭＳ 明朝" w:eastAsia="ＭＳ 明朝" w:hAnsi="ＭＳ 明朝" w:hint="eastAsia"/>
                <w:color w:val="000000"/>
              </w:rPr>
              <w:t>帳票要件</w:t>
            </w:r>
          </w:p>
        </w:tc>
        <w:tc>
          <w:tcPr>
            <w:tcW w:w="4246" w:type="dxa"/>
          </w:tcPr>
          <w:p w14:paraId="119BC56E" w14:textId="067883ED" w:rsidR="00913AE6" w:rsidRPr="00BF5B3B" w:rsidRDefault="00913AE6" w:rsidP="0045401C">
            <w:pPr>
              <w:pStyle w:val="aff5"/>
              <w:rPr>
                <w:rFonts w:ascii="ＭＳ 明朝" w:eastAsia="ＭＳ 明朝" w:hAnsi="ＭＳ 明朝"/>
              </w:rPr>
            </w:pPr>
            <w:r w:rsidRPr="00BF5B3B">
              <w:rPr>
                <w:rFonts w:ascii="ＭＳ 明朝" w:eastAsia="ＭＳ 明朝" w:hAnsi="ＭＳ 明朝" w:hint="eastAsia"/>
              </w:rPr>
              <w:t>別紙</w:t>
            </w:r>
            <w:r w:rsidR="00A10813">
              <w:rPr>
                <w:rFonts w:ascii="ＭＳ 明朝" w:eastAsia="ＭＳ 明朝" w:hAnsi="ＭＳ 明朝" w:hint="eastAsia"/>
              </w:rPr>
              <w:t>５</w:t>
            </w:r>
            <w:r w:rsidRPr="00BF5B3B">
              <w:rPr>
                <w:rFonts w:ascii="ＭＳ 明朝" w:eastAsia="ＭＳ 明朝" w:hAnsi="ＭＳ 明朝" w:hint="eastAsia"/>
              </w:rPr>
              <w:t>－１のとおり</w:t>
            </w:r>
          </w:p>
        </w:tc>
      </w:tr>
      <w:tr w:rsidR="00913AE6" w:rsidRPr="00BF5B3B" w14:paraId="7054BB16" w14:textId="77777777" w:rsidTr="0045401C">
        <w:tc>
          <w:tcPr>
            <w:tcW w:w="4531" w:type="dxa"/>
            <w:vAlign w:val="center"/>
          </w:tcPr>
          <w:p w14:paraId="351C3C93" w14:textId="010CE5DA" w:rsidR="00913AE6" w:rsidRPr="00BF5B3B" w:rsidRDefault="002C2CEA" w:rsidP="0045401C">
            <w:pPr>
              <w:pStyle w:val="aff5"/>
              <w:rPr>
                <w:rFonts w:ascii="ＭＳ 明朝" w:eastAsia="ＭＳ 明朝" w:hAnsi="ＭＳ 明朝"/>
              </w:rPr>
            </w:pPr>
            <w:r w:rsidRPr="00BF5B3B">
              <w:rPr>
                <w:rFonts w:ascii="ＭＳ 明朝" w:eastAsia="ＭＳ 明朝" w:hAnsi="ＭＳ 明朝" w:hint="eastAsia"/>
                <w:color w:val="000000"/>
              </w:rPr>
              <w:t>帳票印字項目・諸元表</w:t>
            </w:r>
          </w:p>
        </w:tc>
        <w:tc>
          <w:tcPr>
            <w:tcW w:w="4246" w:type="dxa"/>
          </w:tcPr>
          <w:p w14:paraId="174C974A" w14:textId="4A9E4B3B" w:rsidR="00913AE6" w:rsidRPr="00BF5B3B" w:rsidRDefault="00913AE6" w:rsidP="0045401C">
            <w:pPr>
              <w:pStyle w:val="aff5"/>
              <w:rPr>
                <w:rFonts w:ascii="ＭＳ 明朝" w:eastAsia="ＭＳ 明朝" w:hAnsi="ＭＳ 明朝"/>
              </w:rPr>
            </w:pPr>
            <w:r w:rsidRPr="00BF5B3B">
              <w:rPr>
                <w:rFonts w:ascii="ＭＳ 明朝" w:eastAsia="ＭＳ 明朝" w:hAnsi="ＭＳ 明朝" w:hint="eastAsia"/>
              </w:rPr>
              <w:t>別紙</w:t>
            </w:r>
            <w:r w:rsidR="00A10813">
              <w:rPr>
                <w:rFonts w:ascii="ＭＳ 明朝" w:eastAsia="ＭＳ 明朝" w:hAnsi="ＭＳ 明朝" w:hint="eastAsia"/>
              </w:rPr>
              <w:t>６</w:t>
            </w:r>
            <w:r w:rsidRPr="00BF5B3B">
              <w:rPr>
                <w:rFonts w:ascii="ＭＳ 明朝" w:eastAsia="ＭＳ 明朝" w:hAnsi="ＭＳ 明朝" w:hint="eastAsia"/>
              </w:rPr>
              <w:t>－</w:t>
            </w:r>
            <w:r w:rsidR="00BF5B3B" w:rsidRPr="00BF5B3B">
              <w:rPr>
                <w:rFonts w:ascii="ＭＳ 明朝" w:eastAsia="ＭＳ 明朝" w:hAnsi="ＭＳ 明朝" w:hint="eastAsia"/>
              </w:rPr>
              <w:t>１</w:t>
            </w:r>
            <w:r w:rsidRPr="00BF5B3B">
              <w:rPr>
                <w:rFonts w:ascii="ＭＳ 明朝" w:eastAsia="ＭＳ 明朝" w:hAnsi="ＭＳ 明朝" w:hint="eastAsia"/>
              </w:rPr>
              <w:t>のとおり</w:t>
            </w:r>
          </w:p>
        </w:tc>
      </w:tr>
      <w:tr w:rsidR="00913AE6" w:rsidRPr="00BF5B3B" w14:paraId="5F086EC5" w14:textId="77777777" w:rsidTr="0045401C">
        <w:tc>
          <w:tcPr>
            <w:tcW w:w="4531" w:type="dxa"/>
            <w:vAlign w:val="center"/>
          </w:tcPr>
          <w:p w14:paraId="0DA1D48F" w14:textId="716007A8" w:rsidR="00913AE6" w:rsidRPr="00BF5B3B" w:rsidRDefault="002C2CEA" w:rsidP="0045401C">
            <w:pPr>
              <w:pStyle w:val="aff5"/>
              <w:rPr>
                <w:color w:val="000000"/>
              </w:rPr>
            </w:pPr>
            <w:r w:rsidRPr="00BF5B3B">
              <w:rPr>
                <w:rFonts w:ascii="ＭＳ 明朝" w:eastAsia="ＭＳ 明朝" w:hAnsi="ＭＳ 明朝" w:hint="eastAsia"/>
                <w:color w:val="000000"/>
              </w:rPr>
              <w:lastRenderedPageBreak/>
              <w:t>帳票レイアウト</w:t>
            </w:r>
          </w:p>
        </w:tc>
        <w:tc>
          <w:tcPr>
            <w:tcW w:w="4246" w:type="dxa"/>
          </w:tcPr>
          <w:p w14:paraId="14641864" w14:textId="1C018DA7" w:rsidR="00913AE6" w:rsidRPr="00BF5B3B" w:rsidRDefault="002C2CEA" w:rsidP="0045401C">
            <w:pPr>
              <w:pStyle w:val="aff5"/>
            </w:pPr>
            <w:r w:rsidRPr="00BF5B3B">
              <w:rPr>
                <w:rFonts w:ascii="ＭＳ 明朝" w:eastAsia="ＭＳ 明朝" w:hAnsi="ＭＳ 明朝" w:hint="eastAsia"/>
              </w:rPr>
              <w:t>別紙</w:t>
            </w:r>
            <w:r w:rsidR="00A10813">
              <w:rPr>
                <w:rFonts w:ascii="ＭＳ 明朝" w:eastAsia="ＭＳ 明朝" w:hAnsi="ＭＳ 明朝" w:hint="eastAsia"/>
              </w:rPr>
              <w:t>７</w:t>
            </w:r>
            <w:r w:rsidR="00621EE1">
              <w:rPr>
                <w:rFonts w:ascii="ＭＳ 明朝" w:eastAsia="ＭＳ 明朝" w:hAnsi="ＭＳ 明朝" w:hint="eastAsia"/>
              </w:rPr>
              <w:t>（一式）</w:t>
            </w:r>
            <w:r w:rsidRPr="00BF5B3B">
              <w:rPr>
                <w:rFonts w:ascii="ＭＳ 明朝" w:eastAsia="ＭＳ 明朝" w:hAnsi="ＭＳ 明朝" w:hint="eastAsia"/>
              </w:rPr>
              <w:t>のとおり</w:t>
            </w:r>
          </w:p>
        </w:tc>
      </w:tr>
    </w:tbl>
    <w:p w14:paraId="76674F5B" w14:textId="77777777" w:rsidR="00F14B87" w:rsidRPr="00BF5B3B" w:rsidRDefault="00F14B87" w:rsidP="00F14B87"/>
    <w:p w14:paraId="47552B56" w14:textId="2A81985D" w:rsidR="0019107C" w:rsidRPr="00BF5B3B" w:rsidRDefault="00FA0C09" w:rsidP="00D17877">
      <w:pPr>
        <w:pStyle w:val="10"/>
      </w:pPr>
      <w:bookmarkStart w:id="88" w:name="_Toc62573495"/>
      <w:bookmarkStart w:id="89" w:name="_Toc65922973"/>
      <w:bookmarkStart w:id="90" w:name="_Toc160004372"/>
      <w:r w:rsidRPr="00BF5B3B">
        <w:rPr>
          <w:rStyle w:val="midashi2"/>
          <w:rFonts w:ascii="ＭＳ 明朝" w:hAnsi="ＭＳ 明朝" w:hint="eastAsia"/>
        </w:rPr>
        <w:t>第</w:t>
      </w:r>
      <w:r w:rsidR="00FD6E82" w:rsidRPr="00BF5B3B">
        <w:rPr>
          <w:rStyle w:val="midashi2"/>
          <w:rFonts w:ascii="ＭＳ 明朝" w:hAnsi="ＭＳ 明朝" w:hint="eastAsia"/>
        </w:rPr>
        <w:t>５</w:t>
      </w:r>
      <w:r w:rsidRPr="00BF5B3B">
        <w:rPr>
          <w:rStyle w:val="midashi2"/>
          <w:rFonts w:ascii="ＭＳ 明朝" w:hAnsi="ＭＳ 明朝" w:hint="eastAsia"/>
        </w:rPr>
        <w:t>章</w:t>
      </w:r>
      <w:r w:rsidR="00905477" w:rsidRPr="00BF5B3B">
        <w:rPr>
          <w:rStyle w:val="midashi2"/>
          <w:rFonts w:ascii="ＭＳ 明朝" w:hAnsi="ＭＳ 明朝" w:hint="eastAsia"/>
        </w:rPr>
        <w:t xml:space="preserve">　</w:t>
      </w:r>
      <w:r w:rsidR="00157EF0" w:rsidRPr="00BF5B3B">
        <w:rPr>
          <w:rStyle w:val="midashi2"/>
          <w:rFonts w:ascii="ＭＳ 明朝" w:hAnsi="ＭＳ 明朝" w:hint="eastAsia"/>
        </w:rPr>
        <w:t>その他</w:t>
      </w:r>
      <w:r w:rsidR="00905477" w:rsidRPr="00BF5B3B">
        <w:rPr>
          <w:rStyle w:val="midashi2"/>
          <w:rFonts w:ascii="ＭＳ 明朝" w:hAnsi="ＭＳ 明朝" w:hint="eastAsia"/>
        </w:rPr>
        <w:t>要件</w:t>
      </w:r>
      <w:bookmarkEnd w:id="88"/>
      <w:bookmarkEnd w:id="89"/>
      <w:bookmarkEnd w:id="90"/>
    </w:p>
    <w:p w14:paraId="296C6DFE" w14:textId="1CBCB078" w:rsidR="005B3AFE" w:rsidRPr="00BF5B3B" w:rsidRDefault="005F546A" w:rsidP="00D11B07">
      <w:pPr>
        <w:pStyle w:val="30"/>
        <w:numPr>
          <w:ilvl w:val="0"/>
          <w:numId w:val="30"/>
        </w:numPr>
      </w:pPr>
      <w:bookmarkStart w:id="91" w:name="_Toc62573496"/>
      <w:bookmarkStart w:id="92" w:name="_Toc65922974"/>
      <w:bookmarkStart w:id="93" w:name="_Toc160004373"/>
      <w:r w:rsidRPr="00BF5B3B">
        <w:rPr>
          <w:rFonts w:hint="eastAsia"/>
        </w:rPr>
        <w:t>データ</w:t>
      </w:r>
      <w:bookmarkEnd w:id="91"/>
      <w:bookmarkEnd w:id="92"/>
      <w:r w:rsidR="00157EF0" w:rsidRPr="00BF5B3B">
        <w:rPr>
          <w:rFonts w:hint="eastAsia"/>
        </w:rPr>
        <w:t>要件・連携要件</w:t>
      </w:r>
      <w:bookmarkEnd w:id="93"/>
    </w:p>
    <w:p w14:paraId="0DAA7800" w14:textId="222B4236" w:rsidR="00D51831" w:rsidRDefault="000063E7" w:rsidP="00D51831">
      <w:pPr>
        <w:pStyle w:val="afa"/>
      </w:pPr>
      <w:r w:rsidRPr="00BF5B3B">
        <w:rPr>
          <w:rFonts w:hint="eastAsia"/>
        </w:rPr>
        <w:t>「デジタル社会の実現に向けた</w:t>
      </w:r>
      <w:r w:rsidR="00D51831" w:rsidRPr="00BF5B3B">
        <w:rPr>
          <w:rFonts w:hint="eastAsia"/>
        </w:rPr>
        <w:t>重点</w:t>
      </w:r>
      <w:r w:rsidRPr="00BF5B3B">
        <w:rPr>
          <w:rFonts w:hint="eastAsia"/>
        </w:rPr>
        <w:t>計画」（</w:t>
      </w:r>
      <w:r w:rsidR="00AA4AD9" w:rsidRPr="00AA4AD9">
        <w:rPr>
          <w:rFonts w:hint="eastAsia"/>
        </w:rPr>
        <w:t>令和４年６月７日</w:t>
      </w:r>
      <w:r w:rsidRPr="00BF5B3B">
        <w:rPr>
          <w:rFonts w:hint="eastAsia"/>
        </w:rPr>
        <w:t>閣議決定）において、「</w:t>
      </w:r>
      <w:r w:rsidR="00D51831" w:rsidRPr="00BF5B3B">
        <w:rPr>
          <w:rFonts w:hint="eastAsia"/>
        </w:rPr>
        <w:t>各制度所管府省庁における標準仕様書の検討と並行して、デジタル庁は、地方公共団体が基幹業務等のアプリケーションを選択し、旧アプリから新アプリに乗り換える場合等のデータ移行を容易にするため、データ要件を定めるほか、標準準拠システム間や他の行政機関（公共サービスメッシュ（仮称）等を含む。）とのデータ連携が円滑に行われるようにするため、連携要件を定める。</w:t>
      </w:r>
    </w:p>
    <w:p w14:paraId="40243839" w14:textId="77777777" w:rsidR="00AA4AD9" w:rsidRDefault="00AA4AD9" w:rsidP="00AA4AD9">
      <w:pPr>
        <w:pStyle w:val="afa"/>
      </w:pPr>
      <w:r w:rsidRPr="00BB48DA">
        <w:rPr>
          <w:rFonts w:hint="eastAsia"/>
        </w:rPr>
        <w:t>データ要件・連携要件の標準については、各制度所管府省との協議の上、「地方公共団体情報システムデータ要件・連携要件標準仕様書」においてその内容を規定するものであり、基本データリスト、機能別連携仕様等は、各業務の標準仕様書の改定等を踏まえて、正確かつ効率的に改定等を行う必要がある。</w:t>
      </w:r>
    </w:p>
    <w:p w14:paraId="23716140" w14:textId="4F473F16" w:rsidR="00AA4AD9" w:rsidRPr="00AA4AD9" w:rsidRDefault="00AA4AD9" w:rsidP="008E65BF">
      <w:pPr>
        <w:pStyle w:val="afa"/>
      </w:pPr>
      <w:r w:rsidRPr="00BB48DA">
        <w:rPr>
          <w:rFonts w:hint="eastAsia"/>
        </w:rPr>
        <w:t>このため、基本データリスト、機能別連携仕様などのデータ要件・連携要件の標準については、各業務の標準仕様書において再掲する必要はないものとする。</w:t>
      </w:r>
    </w:p>
    <w:p w14:paraId="3C8AC6AF" w14:textId="31801280" w:rsidR="006B10F3" w:rsidRPr="00BF5B3B" w:rsidRDefault="006B10F3" w:rsidP="000063E7">
      <w:pPr>
        <w:pStyle w:val="afa"/>
      </w:pPr>
    </w:p>
    <w:p w14:paraId="0BB0C9DA" w14:textId="77777777" w:rsidR="00AD1F16" w:rsidRPr="00BF5B3B" w:rsidRDefault="00AD1F16" w:rsidP="00157EF0">
      <w:pPr>
        <w:pStyle w:val="afa"/>
      </w:pPr>
    </w:p>
    <w:p w14:paraId="277E56C3" w14:textId="44A11EBC" w:rsidR="00157EF0" w:rsidRPr="00BF5B3B" w:rsidRDefault="00157EF0" w:rsidP="00D11B07">
      <w:pPr>
        <w:pStyle w:val="30"/>
        <w:numPr>
          <w:ilvl w:val="0"/>
          <w:numId w:val="30"/>
        </w:numPr>
      </w:pPr>
      <w:bookmarkStart w:id="94" w:name="_Toc160004374"/>
      <w:r w:rsidRPr="00BF5B3B">
        <w:rPr>
          <w:rFonts w:hint="eastAsia"/>
        </w:rPr>
        <w:t>非機能要件</w:t>
      </w:r>
      <w:bookmarkEnd w:id="94"/>
    </w:p>
    <w:p w14:paraId="23BCB923" w14:textId="4225E8FC" w:rsidR="006B10F3" w:rsidRPr="00BF5B3B" w:rsidRDefault="00157EF0" w:rsidP="00905477">
      <w:pPr>
        <w:pStyle w:val="afa"/>
      </w:pPr>
      <w:r w:rsidRPr="00BF5B3B">
        <w:rPr>
          <w:rFonts w:hint="eastAsia"/>
        </w:rPr>
        <w:t>運用・保守性、セキュリティなどの</w:t>
      </w:r>
      <w:r w:rsidRPr="00BF5B3B">
        <w:t>非機能要件については、デジタル庁及び総務省</w:t>
      </w:r>
      <w:r w:rsidRPr="00BF5B3B">
        <w:rPr>
          <w:rFonts w:hint="eastAsia"/>
        </w:rPr>
        <w:t>が策定</w:t>
      </w:r>
      <w:r w:rsidR="000063E7" w:rsidRPr="00BF5B3B">
        <w:rPr>
          <w:rFonts w:hint="eastAsia"/>
        </w:rPr>
        <w:t>する「地方自治体の業務プロセス・情報システムの非機能要件の標準（標準非機能要件）」によるものとする。</w:t>
      </w:r>
      <w:r w:rsidR="000063E7" w:rsidRPr="00BF5B3B">
        <w:t>内閣官房情報通信技術(IT)総合戦略室</w:t>
      </w:r>
      <w:r w:rsidR="000063E7" w:rsidRPr="00BF5B3B">
        <w:rPr>
          <w:rFonts w:hint="eastAsia"/>
        </w:rPr>
        <w:t>及び総務省は、令和２年９月に標準非機能要件を策定しているが、</w:t>
      </w:r>
      <w:r w:rsidRPr="00BF5B3B">
        <w:rPr>
          <w:rFonts w:hint="eastAsia"/>
        </w:rPr>
        <w:t>「デジタル社会の実現に向けた</w:t>
      </w:r>
      <w:r w:rsidR="00D51831" w:rsidRPr="00BF5B3B">
        <w:rPr>
          <w:rFonts w:hint="eastAsia"/>
        </w:rPr>
        <w:t>重点</w:t>
      </w:r>
      <w:r w:rsidRPr="00BF5B3B">
        <w:rPr>
          <w:rFonts w:hint="eastAsia"/>
        </w:rPr>
        <w:t>計画」（</w:t>
      </w:r>
      <w:r w:rsidR="008C28D8" w:rsidRPr="00B0016D">
        <w:rPr>
          <w:rFonts w:hint="eastAsia"/>
        </w:rPr>
        <w:t>令和４年６月７日</w:t>
      </w:r>
      <w:r w:rsidRPr="00BF5B3B">
        <w:rPr>
          <w:rFonts w:hint="eastAsia"/>
        </w:rPr>
        <w:t>閣議決定）</w:t>
      </w:r>
      <w:r w:rsidR="0098288B">
        <w:rPr>
          <w:rFonts w:hint="eastAsia"/>
        </w:rPr>
        <w:t>を踏まえ</w:t>
      </w:r>
      <w:r w:rsidRPr="00BF5B3B">
        <w:rPr>
          <w:rFonts w:hint="eastAsia"/>
        </w:rPr>
        <w:t>、当該標準非機能要件については、令和４年</w:t>
      </w:r>
      <w:r w:rsidR="008E65BF">
        <w:rPr>
          <w:rFonts w:hint="eastAsia"/>
        </w:rPr>
        <w:t>8月</w:t>
      </w:r>
      <w:r w:rsidR="000063E7" w:rsidRPr="00BF5B3B">
        <w:rPr>
          <w:rFonts w:hint="eastAsia"/>
        </w:rPr>
        <w:t>に拡充</w:t>
      </w:r>
      <w:r w:rsidR="0098288B">
        <w:rPr>
          <w:rFonts w:hint="eastAsia"/>
        </w:rPr>
        <w:t>された</w:t>
      </w:r>
      <w:r w:rsidR="000063E7" w:rsidRPr="00BF5B3B">
        <w:rPr>
          <w:rFonts w:hint="eastAsia"/>
        </w:rPr>
        <w:t>。</w:t>
      </w:r>
    </w:p>
    <w:p w14:paraId="1A174743" w14:textId="77777777" w:rsidR="006B10F3" w:rsidRPr="00BF5B3B" w:rsidRDefault="006B10F3" w:rsidP="00905477">
      <w:pPr>
        <w:pStyle w:val="afa"/>
      </w:pPr>
    </w:p>
    <w:p w14:paraId="0A159D20" w14:textId="77777777" w:rsidR="006B10F3" w:rsidRPr="00BF5B3B" w:rsidRDefault="006B10F3" w:rsidP="00905477">
      <w:pPr>
        <w:pStyle w:val="afa"/>
      </w:pPr>
    </w:p>
    <w:p w14:paraId="0C385E58" w14:textId="15BDAA89" w:rsidR="006C7617" w:rsidRPr="00BF5B3B" w:rsidRDefault="006C7617">
      <w:pPr>
        <w:ind w:firstLineChars="0" w:firstLine="0"/>
        <w:rPr>
          <w:rFonts w:asciiTheme="majorEastAsia" w:eastAsiaTheme="minorEastAsia" w:hAnsiTheme="majorEastAsia"/>
          <w:b/>
          <w:bCs/>
          <w:sz w:val="28"/>
          <w:szCs w:val="28"/>
        </w:rPr>
      </w:pPr>
      <w:bookmarkStart w:id="95" w:name="_Toc65922976"/>
    </w:p>
    <w:p w14:paraId="0250936F" w14:textId="77777777" w:rsidR="00D17877" w:rsidRDefault="00D17877">
      <w:pPr>
        <w:ind w:firstLineChars="0" w:firstLine="0"/>
        <w:rPr>
          <w:b/>
          <w:bCs/>
          <w:sz w:val="32"/>
          <w:szCs w:val="28"/>
        </w:rPr>
      </w:pPr>
      <w:bookmarkStart w:id="96" w:name="_Toc65922957"/>
      <w:bookmarkEnd w:id="95"/>
      <w:r>
        <w:br w:type="page"/>
      </w:r>
    </w:p>
    <w:p w14:paraId="01A93504" w14:textId="0C1E5286" w:rsidR="00A43A89" w:rsidRPr="00BF5B3B" w:rsidRDefault="009B31DB" w:rsidP="00D17877">
      <w:pPr>
        <w:pStyle w:val="10"/>
      </w:pPr>
      <w:bookmarkStart w:id="97" w:name="_Toc160004375"/>
      <w:r w:rsidRPr="00BF5B3B">
        <w:rPr>
          <w:rFonts w:hint="eastAsia"/>
        </w:rPr>
        <w:lastRenderedPageBreak/>
        <w:t>第</w:t>
      </w:r>
      <w:r w:rsidR="00395C99" w:rsidRPr="00BF5B3B">
        <w:rPr>
          <w:rFonts w:hint="eastAsia"/>
        </w:rPr>
        <w:t>６</w:t>
      </w:r>
      <w:r w:rsidRPr="00BF5B3B">
        <w:rPr>
          <w:rFonts w:hint="eastAsia"/>
        </w:rPr>
        <w:t>章　用語</w:t>
      </w:r>
      <w:bookmarkEnd w:id="96"/>
      <w:bookmarkEnd w:id="97"/>
    </w:p>
    <w:p w14:paraId="536391D3" w14:textId="6F50A777" w:rsidR="002939E0" w:rsidRPr="00BF5B3B" w:rsidRDefault="002939E0" w:rsidP="002939E0">
      <w:pPr>
        <w:rPr>
          <w:bCs/>
          <w:color w:val="000000" w:themeColor="text1"/>
        </w:rPr>
      </w:pPr>
      <w:r w:rsidRPr="00BF5B3B">
        <w:rPr>
          <w:rFonts w:hint="eastAsia"/>
          <w:bCs/>
          <w:color w:val="000000" w:themeColor="text1"/>
        </w:rPr>
        <w:t>本仕様書についての解釈に紛れが生じないよう、用いられている用語の定義を</w:t>
      </w:r>
      <w:r w:rsidR="005F546A" w:rsidRPr="00BF5B3B">
        <w:rPr>
          <w:rFonts w:hint="eastAsia"/>
          <w:bCs/>
          <w:color w:val="000000" w:themeColor="text1"/>
        </w:rPr>
        <w:t>別紙</w:t>
      </w:r>
      <w:r w:rsidR="00451AF2">
        <w:rPr>
          <w:rFonts w:hint="eastAsia"/>
          <w:bCs/>
          <w:color w:val="000000" w:themeColor="text1"/>
        </w:rPr>
        <w:t>８</w:t>
      </w:r>
      <w:r w:rsidR="005F546A" w:rsidRPr="00BF5B3B">
        <w:rPr>
          <w:rFonts w:hint="eastAsia"/>
          <w:bCs/>
          <w:color w:val="000000" w:themeColor="text1"/>
        </w:rPr>
        <w:t>に</w:t>
      </w:r>
      <w:r w:rsidRPr="00BF5B3B">
        <w:rPr>
          <w:rFonts w:hint="eastAsia"/>
          <w:bCs/>
          <w:color w:val="000000" w:themeColor="text1"/>
        </w:rPr>
        <w:t>示</w:t>
      </w:r>
      <w:r w:rsidR="005F546A" w:rsidRPr="00BF5B3B">
        <w:rPr>
          <w:rFonts w:hint="eastAsia"/>
          <w:bCs/>
          <w:color w:val="000000" w:themeColor="text1"/>
        </w:rPr>
        <w:t>す</w:t>
      </w:r>
      <w:r w:rsidRPr="00BF5B3B">
        <w:rPr>
          <w:rFonts w:hint="eastAsia"/>
          <w:bCs/>
          <w:color w:val="000000" w:themeColor="text1"/>
        </w:rPr>
        <w:t>。ここで示す定義はあくまで本仕様書における定義であり、用語によっては、本仕様書以外では別の意味で用いられていることもある。</w:t>
      </w:r>
    </w:p>
    <w:p w14:paraId="377EF6DD" w14:textId="085B2B8E" w:rsidR="005F546A" w:rsidRPr="00BF5B3B" w:rsidRDefault="005F546A" w:rsidP="002939E0">
      <w:pPr>
        <w:rPr>
          <w:bCs/>
          <w:color w:val="000000" w:themeColor="text1"/>
        </w:rPr>
      </w:pPr>
      <w:r w:rsidRPr="00BF5B3B">
        <w:rPr>
          <w:rFonts w:hint="eastAsia"/>
          <w:bCs/>
          <w:color w:val="000000" w:themeColor="text1"/>
        </w:rPr>
        <w:t>なお、「住民記録標準仕様書</w:t>
      </w:r>
      <w:r w:rsidR="004D03FD">
        <w:rPr>
          <w:rFonts w:hint="eastAsia"/>
          <w:bCs/>
          <w:color w:val="000000" w:themeColor="text1"/>
        </w:rPr>
        <w:t>2</w:t>
      </w:r>
      <w:r w:rsidRPr="00BF5B3B">
        <w:rPr>
          <w:bCs/>
          <w:color w:val="000000" w:themeColor="text1"/>
        </w:rPr>
        <w:t>.0</w:t>
      </w:r>
      <w:r w:rsidRPr="00BF5B3B">
        <w:rPr>
          <w:rFonts w:hint="eastAsia"/>
          <w:bCs/>
          <w:color w:val="000000" w:themeColor="text1"/>
        </w:rPr>
        <w:t>版」にて定義される用語は、</w:t>
      </w:r>
      <w:r w:rsidR="004D03FD">
        <w:rPr>
          <w:rFonts w:hint="eastAsia"/>
          <w:bCs/>
          <w:color w:val="000000" w:themeColor="text1"/>
        </w:rPr>
        <w:t>当該仕様書</w:t>
      </w:r>
      <w:r w:rsidRPr="00BF5B3B">
        <w:rPr>
          <w:rFonts w:hint="eastAsia"/>
          <w:bCs/>
          <w:color w:val="000000" w:themeColor="text1"/>
        </w:rPr>
        <w:t>に準ずるものとする。</w:t>
      </w:r>
    </w:p>
    <w:p w14:paraId="2DDE2E69" w14:textId="77B353CB" w:rsidR="002939E0" w:rsidRPr="00BF5B3B" w:rsidRDefault="002939E0" w:rsidP="002939E0">
      <w:pPr>
        <w:rPr>
          <w:rFonts w:asciiTheme="minorEastAsia" w:eastAsiaTheme="minorEastAsia" w:hAnsiTheme="minorEastAsia"/>
          <w:bCs/>
          <w:color w:val="000000" w:themeColor="text1"/>
        </w:rPr>
      </w:pPr>
    </w:p>
    <w:p w14:paraId="3FA74085" w14:textId="77777777" w:rsidR="002939E0" w:rsidRPr="00BF5B3B" w:rsidRDefault="00FA43D2" w:rsidP="002939E0">
      <w:pPr>
        <w:rPr>
          <w:rFonts w:asciiTheme="minorEastAsia" w:eastAsiaTheme="minorEastAsia" w:hAnsiTheme="minorEastAsia"/>
          <w:bCs/>
          <w:color w:val="000000" w:themeColor="text1"/>
        </w:rPr>
      </w:pPr>
      <w:r>
        <w:rPr>
          <w:rFonts w:asciiTheme="minorEastAsia" w:eastAsiaTheme="minorEastAsia" w:hAnsiTheme="minorEastAsia"/>
          <w:bCs/>
          <w:color w:val="000000" w:themeColor="text1"/>
        </w:rPr>
        <w:pict w14:anchorId="5967C57A">
          <v:rect id="_x0000_i1025" style="width:0;height:1.5pt" o:hralign="center" o:hrstd="t" o:hr="t" fillcolor="#a0a0a0" stroked="f">
            <v:textbox inset="5.85pt,.7pt,5.85pt,.7pt"/>
          </v:rect>
        </w:pict>
      </w:r>
    </w:p>
    <w:p w14:paraId="1C7A37F7" w14:textId="77777777" w:rsidR="009B31DB" w:rsidRPr="00BF5B3B" w:rsidRDefault="009B31DB" w:rsidP="002939E0"/>
    <w:p w14:paraId="17C1C2B1" w14:textId="72DF1046" w:rsidR="002D3188" w:rsidRPr="00BF5B3B" w:rsidRDefault="002D3188">
      <w:pPr>
        <w:ind w:firstLineChars="0" w:firstLine="0"/>
      </w:pPr>
      <w:r w:rsidRPr="00BF5B3B">
        <w:br w:type="page"/>
      </w:r>
    </w:p>
    <w:p w14:paraId="7F56D078" w14:textId="5DCA9C2E" w:rsidR="009D0B84" w:rsidRPr="00BF5B3B" w:rsidRDefault="009D0B84" w:rsidP="00D17877">
      <w:pPr>
        <w:pStyle w:val="10"/>
      </w:pPr>
      <w:bookmarkStart w:id="98" w:name="_Toc36002747"/>
      <w:bookmarkStart w:id="99" w:name="_Toc40646206"/>
      <w:bookmarkStart w:id="100" w:name="_Toc65922961"/>
      <w:bookmarkStart w:id="101" w:name="_Hlk62127134"/>
      <w:bookmarkStart w:id="102" w:name="_Toc160004376"/>
      <w:r w:rsidRPr="00BF5B3B">
        <w:rPr>
          <w:rFonts w:hint="eastAsia"/>
        </w:rPr>
        <w:lastRenderedPageBreak/>
        <w:t>参考</w:t>
      </w:r>
      <w:bookmarkEnd w:id="102"/>
    </w:p>
    <w:p w14:paraId="4088996F" w14:textId="70442230" w:rsidR="009D0B84" w:rsidRPr="00BF5B3B" w:rsidRDefault="009D0B84" w:rsidP="009D0B84">
      <w:pPr>
        <w:pStyle w:val="20"/>
        <w:rPr>
          <w:rFonts w:ascii="ＭＳ 明朝" w:hAnsi="ＭＳ 明朝"/>
        </w:rPr>
      </w:pPr>
      <w:bookmarkStart w:id="103" w:name="_Toc160004377"/>
      <w:bookmarkEnd w:id="98"/>
      <w:bookmarkEnd w:id="99"/>
      <w:bookmarkEnd w:id="100"/>
      <w:bookmarkEnd w:id="101"/>
      <w:r w:rsidRPr="00BF5B3B">
        <w:rPr>
          <w:rFonts w:ascii="ＭＳ 明朝" w:hAnsi="ＭＳ 明朝" w:hint="eastAsia"/>
        </w:rPr>
        <w:t>業務概要（全体図）</w:t>
      </w:r>
      <w:bookmarkStart w:id="104" w:name="_Toc40646207"/>
      <w:bookmarkEnd w:id="103"/>
    </w:p>
    <w:p w14:paraId="53730B51" w14:textId="00E08F3E" w:rsidR="009D0B84" w:rsidRPr="00BF5B3B" w:rsidRDefault="009D0B84" w:rsidP="009D0B84">
      <w:pPr>
        <w:pStyle w:val="afa"/>
      </w:pPr>
      <w:bookmarkStart w:id="105" w:name="_Hlk71201857"/>
      <w:r w:rsidRPr="00BF5B3B">
        <w:rPr>
          <w:rFonts w:hint="eastAsia"/>
        </w:rPr>
        <w:t>システムの新規構築時や更改時において、業務全体を俯瞰することにより、最適なシステム設計の検討等に資するよう、参考として、業務概要（全体図）を次のとおり示す。</w:t>
      </w:r>
      <w:bookmarkEnd w:id="104"/>
      <w:bookmarkEnd w:id="105"/>
    </w:p>
    <w:p w14:paraId="7130031D" w14:textId="45F0A41D" w:rsidR="00F71708" w:rsidRPr="00BF5B3B" w:rsidRDefault="00A776B5" w:rsidP="009D0B84">
      <w:pPr>
        <w:pStyle w:val="afa"/>
      </w:pPr>
      <w:r w:rsidRPr="00BF5B3B">
        <w:rPr>
          <w:rFonts w:hint="eastAsia"/>
        </w:rPr>
        <w:t>各種データは基本としてガバメントクラウド上に格納することを想定しているが、</w:t>
      </w:r>
      <w:r w:rsidR="00F71708" w:rsidRPr="00BF5B3B">
        <w:rPr>
          <w:rFonts w:hint="eastAsia"/>
        </w:rPr>
        <w:t>当日投票管理</w:t>
      </w:r>
      <w:r w:rsidR="006A6647">
        <w:rPr>
          <w:rFonts w:hint="eastAsia"/>
        </w:rPr>
        <w:t>サブユニット</w:t>
      </w:r>
      <w:r w:rsidR="00F71708" w:rsidRPr="00BF5B3B">
        <w:rPr>
          <w:rFonts w:hint="eastAsia"/>
        </w:rPr>
        <w:t>については、</w:t>
      </w:r>
      <w:r w:rsidRPr="00BF5B3B">
        <w:rPr>
          <w:rFonts w:hint="eastAsia"/>
        </w:rPr>
        <w:t>選挙日のみ</w:t>
      </w:r>
      <w:r w:rsidR="00F71708" w:rsidRPr="00BF5B3B">
        <w:rPr>
          <w:rFonts w:hint="eastAsia"/>
        </w:rPr>
        <w:t>各当日投票所</w:t>
      </w:r>
      <w:r w:rsidRPr="00BF5B3B">
        <w:rPr>
          <w:rFonts w:hint="eastAsia"/>
        </w:rPr>
        <w:t>に端末を</w:t>
      </w:r>
      <w:r w:rsidR="00F71708" w:rsidRPr="00BF5B3B">
        <w:rPr>
          <w:rFonts w:hint="eastAsia"/>
        </w:rPr>
        <w:t>配置</w:t>
      </w:r>
      <w:r w:rsidRPr="00BF5B3B">
        <w:rPr>
          <w:rFonts w:hint="eastAsia"/>
        </w:rPr>
        <w:t>する運用の</w:t>
      </w:r>
      <w:r w:rsidR="00F71708" w:rsidRPr="00BF5B3B">
        <w:rPr>
          <w:rFonts w:hint="eastAsia"/>
        </w:rPr>
        <w:t>ため、システムのオンライン接続は想定</w:t>
      </w:r>
      <w:r w:rsidRPr="00BF5B3B">
        <w:rPr>
          <w:rFonts w:hint="eastAsia"/>
        </w:rPr>
        <w:t>せず</w:t>
      </w:r>
      <w:r w:rsidR="00F71708" w:rsidRPr="00BF5B3B">
        <w:rPr>
          <w:rFonts w:hint="eastAsia"/>
        </w:rPr>
        <w:t>、各投票所に配置</w:t>
      </w:r>
      <w:r w:rsidRPr="00BF5B3B">
        <w:rPr>
          <w:rFonts w:hint="eastAsia"/>
        </w:rPr>
        <w:t>する</w:t>
      </w:r>
      <w:r w:rsidR="00F71708" w:rsidRPr="00BF5B3B">
        <w:rPr>
          <w:rFonts w:hint="eastAsia"/>
        </w:rPr>
        <w:t>端末にデータを</w:t>
      </w:r>
      <w:r w:rsidRPr="00BF5B3B">
        <w:rPr>
          <w:rFonts w:hint="eastAsia"/>
        </w:rPr>
        <w:t>配布・格納</w:t>
      </w:r>
      <w:r w:rsidR="00F71708" w:rsidRPr="00BF5B3B">
        <w:rPr>
          <w:rFonts w:hint="eastAsia"/>
        </w:rPr>
        <w:t>する。ただしこれは、当日投票所のオンライン接続を妨げるものではなく、各団体の</w:t>
      </w:r>
      <w:r w:rsidRPr="00BF5B3B">
        <w:rPr>
          <w:rFonts w:hint="eastAsia"/>
        </w:rPr>
        <w:t>状況を踏まえた</w:t>
      </w:r>
      <w:r w:rsidR="00F71708" w:rsidRPr="00BF5B3B">
        <w:rPr>
          <w:rFonts w:hint="eastAsia"/>
        </w:rPr>
        <w:t>判断に委ねることと</w:t>
      </w:r>
      <w:r w:rsidR="004D03FD">
        <w:rPr>
          <w:rFonts w:hint="eastAsia"/>
        </w:rPr>
        <w:t>する。</w:t>
      </w:r>
    </w:p>
    <w:p w14:paraId="7F861403" w14:textId="77777777" w:rsidR="009D0B84" w:rsidRPr="00BF5B3B" w:rsidRDefault="009D0B84" w:rsidP="009D0B84">
      <w:pPr>
        <w:pStyle w:val="afa"/>
        <w:ind w:firstLineChars="0" w:firstLine="0"/>
      </w:pPr>
    </w:p>
    <w:p w14:paraId="55BAC561" w14:textId="10CFC820" w:rsidR="009D0B84" w:rsidRPr="00BF5B3B" w:rsidRDefault="009D0B84" w:rsidP="009D0B84">
      <w:pPr>
        <w:pStyle w:val="aff5"/>
      </w:pPr>
      <w:r w:rsidRPr="00BF5B3B">
        <w:rPr>
          <w:rFonts w:hint="eastAsia"/>
        </w:rPr>
        <w:t xml:space="preserve">図表１　</w:t>
      </w:r>
      <w:r w:rsidR="00181632" w:rsidRPr="00BF5B3B">
        <w:rPr>
          <w:rFonts w:hint="eastAsia"/>
        </w:rPr>
        <w:t>選挙人名簿管理</w:t>
      </w:r>
      <w:r w:rsidRPr="00BF5B3B">
        <w:rPr>
          <w:rFonts w:hint="eastAsia"/>
        </w:rPr>
        <w:t>業務における業務概要全体図</w:t>
      </w:r>
      <w:r w:rsidR="004D03FD">
        <w:rPr>
          <w:noProof/>
        </w:rPr>
        <w:drawing>
          <wp:inline distT="0" distB="0" distL="0" distR="0" wp14:anchorId="4E0A7610" wp14:editId="67DC7DB7">
            <wp:extent cx="5560060" cy="3980815"/>
            <wp:effectExtent l="0" t="0" r="2540" b="63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60060" cy="3980815"/>
                    </a:xfrm>
                    <a:prstGeom prst="rect">
                      <a:avLst/>
                    </a:prstGeom>
                    <a:noFill/>
                    <a:ln>
                      <a:noFill/>
                    </a:ln>
                  </pic:spPr>
                </pic:pic>
              </a:graphicData>
            </a:graphic>
          </wp:inline>
        </w:drawing>
      </w:r>
    </w:p>
    <w:p w14:paraId="5327B83A" w14:textId="688338CE" w:rsidR="009D0B84" w:rsidRPr="00BF5B3B" w:rsidRDefault="009D0B84" w:rsidP="00AB4FD5">
      <w:pPr>
        <w:pStyle w:val="aff5"/>
      </w:pPr>
    </w:p>
    <w:sectPr w:rsidR="009D0B84" w:rsidRPr="00BF5B3B" w:rsidSect="005E796F">
      <w:footerReference w:type="default" r:id="rId18"/>
      <w:footerReference w:type="first" r:id="rId19"/>
      <w:pgSz w:w="11906" w:h="16838" w:code="9"/>
      <w:pgMar w:top="1985" w:right="1418" w:bottom="1559" w:left="1701" w:header="851" w:footer="510" w:gutter="0"/>
      <w:pgNumType w:start="1"/>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1AF50" w14:textId="77777777" w:rsidR="00A2573E" w:rsidRDefault="00A2573E" w:rsidP="007A794C">
      <w:r>
        <w:separator/>
      </w:r>
    </w:p>
  </w:endnote>
  <w:endnote w:type="continuationSeparator" w:id="0">
    <w:p w14:paraId="540B84F5" w14:textId="77777777" w:rsidR="00A2573E" w:rsidRDefault="00A2573E" w:rsidP="007A794C">
      <w:r>
        <w:continuationSeparator/>
      </w:r>
    </w:p>
  </w:endnote>
  <w:endnote w:type="continuationNotice" w:id="1">
    <w:p w14:paraId="51FE9947" w14:textId="77777777" w:rsidR="00A2573E" w:rsidRDefault="00A2573E" w:rsidP="007A79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明朝7.蓜..">
    <w:altName w:val="游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248EF" w14:textId="77777777" w:rsidR="00756723" w:rsidRDefault="0075672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B03A1" w14:textId="52A499B9" w:rsidR="00756723" w:rsidRDefault="00756723" w:rsidP="00B962B5">
    <w:pPr>
      <w:pStyle w:val="a6"/>
      <w:jc w:val="center"/>
    </w:pPr>
    <w:r>
      <w:fldChar w:fldCharType="begin"/>
    </w:r>
    <w:r>
      <w:instrText>PAGE   \* MERGEFORMAT</w:instrText>
    </w:r>
    <w:r>
      <w:fldChar w:fldCharType="separate"/>
    </w:r>
    <w:r>
      <w:rPr>
        <w:lang w:val="ja-JP"/>
      </w:rPr>
      <w:t>1</w:t>
    </w:r>
    <w:r>
      <w:fldChar w:fldCharType="end"/>
    </w:r>
  </w:p>
  <w:p w14:paraId="7C8700B1" w14:textId="77777777" w:rsidR="00756723" w:rsidRDefault="00756723" w:rsidP="007A79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77C5D" w14:textId="3BD42631" w:rsidR="00756723" w:rsidRDefault="00756723" w:rsidP="00DB3E37">
    <w:pPr>
      <w:pStyle w:val="a6"/>
      <w:jc w:val="center"/>
    </w:pPr>
  </w:p>
  <w:p w14:paraId="298AAA8B" w14:textId="77777777" w:rsidR="00756723" w:rsidRDefault="00756723">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8A5C8" w14:textId="696A1987" w:rsidR="00756723" w:rsidRDefault="00756723" w:rsidP="00B962B5">
    <w:pPr>
      <w:pStyle w:val="a6"/>
      <w:jc w:val="center"/>
    </w:pPr>
  </w:p>
  <w:p w14:paraId="627CD0FB" w14:textId="77777777" w:rsidR="00756723" w:rsidRDefault="00756723" w:rsidP="007A794C">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7692A" w14:textId="77777777" w:rsidR="00756723" w:rsidRDefault="00756723" w:rsidP="00B962B5">
    <w:pPr>
      <w:pStyle w:val="a6"/>
      <w:jc w:val="center"/>
    </w:pPr>
    <w:r>
      <w:fldChar w:fldCharType="begin"/>
    </w:r>
    <w:r>
      <w:instrText>PAGE   \* MERGEFORMAT</w:instrText>
    </w:r>
    <w:r>
      <w:fldChar w:fldCharType="separate"/>
    </w:r>
    <w:r>
      <w:rPr>
        <w:lang w:val="ja-JP"/>
      </w:rPr>
      <w:t>1</w:t>
    </w:r>
    <w:r>
      <w:fldChar w:fldCharType="end"/>
    </w:r>
  </w:p>
  <w:p w14:paraId="52FA2D66" w14:textId="77777777" w:rsidR="00756723" w:rsidRDefault="00756723" w:rsidP="007A794C">
    <w:pPr>
      <w:pStyle w:val="a6"/>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6736201"/>
      <w:docPartObj>
        <w:docPartGallery w:val="Page Numbers (Bottom of Page)"/>
        <w:docPartUnique/>
      </w:docPartObj>
    </w:sdtPr>
    <w:sdtEndPr/>
    <w:sdtContent>
      <w:p w14:paraId="45C5905E" w14:textId="77777777" w:rsidR="00756723" w:rsidRDefault="00756723" w:rsidP="00DB3E37">
        <w:pPr>
          <w:pStyle w:val="a6"/>
          <w:jc w:val="center"/>
        </w:pPr>
        <w:r>
          <w:fldChar w:fldCharType="begin"/>
        </w:r>
        <w:r>
          <w:instrText xml:space="preserve"> PAGE   \* MERGEFORMAT </w:instrText>
        </w:r>
        <w:r>
          <w:fldChar w:fldCharType="separate"/>
        </w:r>
        <w:r>
          <w:rPr>
            <w:noProof/>
          </w:rPr>
          <w:t>126</w:t>
        </w:r>
        <w:r>
          <w:fldChar w:fldCharType="end"/>
        </w:r>
      </w:p>
    </w:sdtContent>
  </w:sdt>
  <w:p w14:paraId="47404322" w14:textId="77777777" w:rsidR="00756723" w:rsidRDefault="0075672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65A81" w14:textId="77777777" w:rsidR="00A2573E" w:rsidRDefault="00A2573E" w:rsidP="007A794C">
      <w:r>
        <w:separator/>
      </w:r>
    </w:p>
  </w:footnote>
  <w:footnote w:type="continuationSeparator" w:id="0">
    <w:p w14:paraId="05F7EFED" w14:textId="77777777" w:rsidR="00A2573E" w:rsidRDefault="00A2573E" w:rsidP="007A794C">
      <w:r>
        <w:continuationSeparator/>
      </w:r>
    </w:p>
  </w:footnote>
  <w:footnote w:type="continuationNotice" w:id="1">
    <w:p w14:paraId="2DA6F554" w14:textId="77777777" w:rsidR="00A2573E" w:rsidRDefault="00A2573E" w:rsidP="007A79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1A90F" w14:textId="77777777" w:rsidR="00756723" w:rsidRDefault="0075672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F3230" w14:textId="77777777" w:rsidR="00756723" w:rsidRDefault="00756723" w:rsidP="00325A29">
    <w:pPr>
      <w:pStyle w:val="a4"/>
      <w:ind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99AE" w14:textId="77777777" w:rsidR="00756723" w:rsidRDefault="0075672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400A8"/>
    <w:multiLevelType w:val="multilevel"/>
    <w:tmpl w:val="A05C8A70"/>
    <w:lvl w:ilvl="0">
      <w:start w:val="3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410AB1"/>
    <w:multiLevelType w:val="hybridMultilevel"/>
    <w:tmpl w:val="73724E56"/>
    <w:lvl w:ilvl="0" w:tplc="84566C82">
      <w:start w:val="1"/>
      <w:numFmt w:val="decimalFullWidth"/>
      <w:lvlText w:val="(%1)"/>
      <w:lvlJc w:val="left"/>
      <w:pPr>
        <w:ind w:left="1129" w:hanging="420"/>
      </w:pPr>
      <w:rPr>
        <w:rFonts w:hint="eastAsia"/>
      </w:rPr>
    </w:lvl>
    <w:lvl w:ilvl="1" w:tplc="04090017" w:tentative="1">
      <w:start w:val="1"/>
      <w:numFmt w:val="aiueoFullWidth"/>
      <w:lvlText w:val="(%2)"/>
      <w:lvlJc w:val="left"/>
      <w:pPr>
        <w:ind w:left="840" w:hanging="420"/>
      </w:pPr>
    </w:lvl>
    <w:lvl w:ilvl="2" w:tplc="D046BF20">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6C4902"/>
    <w:multiLevelType w:val="hybridMultilevel"/>
    <w:tmpl w:val="49C68132"/>
    <w:lvl w:ilvl="0" w:tplc="F3BE6F02">
      <w:start w:val="1"/>
      <w:numFmt w:val="decimal"/>
      <w:pStyle w:val="3"/>
      <w:lvlText w:val="%1.1.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DCA3447"/>
    <w:multiLevelType w:val="hybridMultilevel"/>
    <w:tmpl w:val="F7DA0428"/>
    <w:lvl w:ilvl="0" w:tplc="E8C0D416">
      <w:start w:val="1"/>
      <w:numFmt w:val="decimal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11B03018"/>
    <w:multiLevelType w:val="hybridMultilevel"/>
    <w:tmpl w:val="90C20EC2"/>
    <w:lvl w:ilvl="0" w:tplc="702EEFFE">
      <w:start w:val="1"/>
      <w:numFmt w:val="decimalFullWidth"/>
      <w:lvlText w:val="（%1）"/>
      <w:lvlJc w:val="left"/>
      <w:pPr>
        <w:ind w:left="900" w:hanging="72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5" w15:restartNumberingAfterBreak="0">
    <w:nsid w:val="11D67E2E"/>
    <w:multiLevelType w:val="hybridMultilevel"/>
    <w:tmpl w:val="8EB087BE"/>
    <w:lvl w:ilvl="0" w:tplc="FBF8E4C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26F33BF"/>
    <w:multiLevelType w:val="multilevel"/>
    <w:tmpl w:val="734CC8D8"/>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15:restartNumberingAfterBreak="0">
    <w:nsid w:val="22A850A0"/>
    <w:multiLevelType w:val="hybridMultilevel"/>
    <w:tmpl w:val="CA269938"/>
    <w:lvl w:ilvl="0" w:tplc="3F10A8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9105320"/>
    <w:multiLevelType w:val="hybridMultilevel"/>
    <w:tmpl w:val="83DE6E40"/>
    <w:lvl w:ilvl="0" w:tplc="04090009">
      <w:start w:val="1"/>
      <w:numFmt w:val="bullet"/>
      <w:lvlText w:val=""/>
      <w:lvlJc w:val="left"/>
      <w:pPr>
        <w:ind w:left="1054" w:hanging="420"/>
      </w:pPr>
      <w:rPr>
        <w:rFonts w:ascii="Wingdings" w:hAnsi="Wingdings" w:hint="default"/>
      </w:rPr>
    </w:lvl>
    <w:lvl w:ilvl="1" w:tplc="0409000B" w:tentative="1">
      <w:start w:val="1"/>
      <w:numFmt w:val="bullet"/>
      <w:lvlText w:val=""/>
      <w:lvlJc w:val="left"/>
      <w:pPr>
        <w:ind w:left="1474" w:hanging="420"/>
      </w:pPr>
      <w:rPr>
        <w:rFonts w:ascii="Wingdings" w:hAnsi="Wingdings" w:hint="default"/>
      </w:rPr>
    </w:lvl>
    <w:lvl w:ilvl="2" w:tplc="0409000D" w:tentative="1">
      <w:start w:val="1"/>
      <w:numFmt w:val="bullet"/>
      <w:lvlText w:val=""/>
      <w:lvlJc w:val="left"/>
      <w:pPr>
        <w:ind w:left="1894" w:hanging="420"/>
      </w:pPr>
      <w:rPr>
        <w:rFonts w:ascii="Wingdings" w:hAnsi="Wingdings" w:hint="default"/>
      </w:rPr>
    </w:lvl>
    <w:lvl w:ilvl="3" w:tplc="04090001" w:tentative="1">
      <w:start w:val="1"/>
      <w:numFmt w:val="bullet"/>
      <w:lvlText w:val=""/>
      <w:lvlJc w:val="left"/>
      <w:pPr>
        <w:ind w:left="2314" w:hanging="420"/>
      </w:pPr>
      <w:rPr>
        <w:rFonts w:ascii="Wingdings" w:hAnsi="Wingdings" w:hint="default"/>
      </w:rPr>
    </w:lvl>
    <w:lvl w:ilvl="4" w:tplc="0409000B" w:tentative="1">
      <w:start w:val="1"/>
      <w:numFmt w:val="bullet"/>
      <w:lvlText w:val=""/>
      <w:lvlJc w:val="left"/>
      <w:pPr>
        <w:ind w:left="2734" w:hanging="420"/>
      </w:pPr>
      <w:rPr>
        <w:rFonts w:ascii="Wingdings" w:hAnsi="Wingdings" w:hint="default"/>
      </w:rPr>
    </w:lvl>
    <w:lvl w:ilvl="5" w:tplc="0409000D" w:tentative="1">
      <w:start w:val="1"/>
      <w:numFmt w:val="bullet"/>
      <w:lvlText w:val=""/>
      <w:lvlJc w:val="left"/>
      <w:pPr>
        <w:ind w:left="3154" w:hanging="420"/>
      </w:pPr>
      <w:rPr>
        <w:rFonts w:ascii="Wingdings" w:hAnsi="Wingdings" w:hint="default"/>
      </w:rPr>
    </w:lvl>
    <w:lvl w:ilvl="6" w:tplc="04090001" w:tentative="1">
      <w:start w:val="1"/>
      <w:numFmt w:val="bullet"/>
      <w:lvlText w:val=""/>
      <w:lvlJc w:val="left"/>
      <w:pPr>
        <w:ind w:left="3574" w:hanging="420"/>
      </w:pPr>
      <w:rPr>
        <w:rFonts w:ascii="Wingdings" w:hAnsi="Wingdings" w:hint="default"/>
      </w:rPr>
    </w:lvl>
    <w:lvl w:ilvl="7" w:tplc="0409000B" w:tentative="1">
      <w:start w:val="1"/>
      <w:numFmt w:val="bullet"/>
      <w:lvlText w:val=""/>
      <w:lvlJc w:val="left"/>
      <w:pPr>
        <w:ind w:left="3994" w:hanging="420"/>
      </w:pPr>
      <w:rPr>
        <w:rFonts w:ascii="Wingdings" w:hAnsi="Wingdings" w:hint="default"/>
      </w:rPr>
    </w:lvl>
    <w:lvl w:ilvl="8" w:tplc="0409000D" w:tentative="1">
      <w:start w:val="1"/>
      <w:numFmt w:val="bullet"/>
      <w:lvlText w:val=""/>
      <w:lvlJc w:val="left"/>
      <w:pPr>
        <w:ind w:left="4414" w:hanging="420"/>
      </w:pPr>
      <w:rPr>
        <w:rFonts w:ascii="Wingdings" w:hAnsi="Wingdings" w:hint="default"/>
      </w:rPr>
    </w:lvl>
  </w:abstractNum>
  <w:abstractNum w:abstractNumId="9" w15:restartNumberingAfterBreak="0">
    <w:nsid w:val="3B462F87"/>
    <w:multiLevelType w:val="multilevel"/>
    <w:tmpl w:val="0409001D"/>
    <w:styleLink w:val="1"/>
    <w:lvl w:ilvl="0">
      <w:start w:val="1"/>
      <w:numFmt w:val="decimal"/>
      <w:lvlText w:val="%1"/>
      <w:lvlJc w:val="left"/>
      <w:pPr>
        <w:ind w:left="425" w:hanging="425"/>
      </w:pPr>
    </w:lvl>
    <w:lvl w:ilvl="1">
      <w:start w:val="1"/>
      <w:numFmt w:val="decimal"/>
      <w:lvlText w:val="%1.%2"/>
      <w:lvlJc w:val="left"/>
      <w:pPr>
        <w:ind w:left="992" w:hanging="567"/>
      </w:pPr>
      <w:rPr>
        <w:sz w:val="28"/>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43BB169E"/>
    <w:multiLevelType w:val="multilevel"/>
    <w:tmpl w:val="820447B0"/>
    <w:lvl w:ilvl="0">
      <w:start w:val="6"/>
      <w:numFmt w:val="decimal"/>
      <w:lvlText w:val="%1."/>
      <w:lvlJc w:val="left"/>
      <w:pPr>
        <w:ind w:left="425" w:hanging="425"/>
      </w:pPr>
      <w:rPr>
        <w:rFonts w:hint="eastAsia"/>
      </w:rPr>
    </w:lvl>
    <w:lvl w:ilvl="1">
      <w:start w:val="1"/>
      <w:numFmt w:val="decimal"/>
      <w:lvlText w:val="20.%2"/>
      <w:lvlJc w:val="left"/>
      <w:pPr>
        <w:ind w:left="567" w:hanging="567"/>
      </w:pPr>
      <w:rPr>
        <w:rFonts w:hint="eastAsia"/>
      </w:rPr>
    </w:lvl>
    <w:lvl w:ilvl="2">
      <w:start w:val="6"/>
      <w:numFmt w:val="decimal"/>
      <w:lvlText w:val="20.1.%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1" w15:restartNumberingAfterBreak="0">
    <w:nsid w:val="44BD437A"/>
    <w:multiLevelType w:val="hybridMultilevel"/>
    <w:tmpl w:val="319EBF8E"/>
    <w:lvl w:ilvl="0" w:tplc="ADB23A30">
      <w:start w:val="1"/>
      <w:numFmt w:val="bullet"/>
      <w:lvlText w:val=""/>
      <w:lvlJc w:val="left"/>
      <w:pPr>
        <w:ind w:left="630" w:hanging="420"/>
      </w:pPr>
      <w:rPr>
        <w:rFonts w:ascii="Wingdings" w:hAnsi="Wingdings" w:hint="default"/>
      </w:rPr>
    </w:lvl>
    <w:lvl w:ilvl="1" w:tplc="ADB23A30">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45563A54"/>
    <w:multiLevelType w:val="multilevel"/>
    <w:tmpl w:val="1F8EE82C"/>
    <w:lvl w:ilvl="0">
      <w:start w:val="6"/>
      <w:numFmt w:val="decimal"/>
      <w:lvlText w:val="%1."/>
      <w:lvlJc w:val="left"/>
      <w:pPr>
        <w:ind w:left="425" w:hanging="425"/>
      </w:pPr>
      <w:rPr>
        <w:rFonts w:hint="eastAsia"/>
      </w:rPr>
    </w:lvl>
    <w:lvl w:ilvl="1">
      <w:start w:val="1"/>
      <w:numFmt w:val="decimal"/>
      <w:lvlText w:val="20.%2"/>
      <w:lvlJc w:val="left"/>
      <w:pPr>
        <w:ind w:left="567" w:hanging="567"/>
      </w:pPr>
      <w:rPr>
        <w:rFonts w:hint="eastAsia"/>
      </w:rPr>
    </w:lvl>
    <w:lvl w:ilvl="2">
      <w:start w:val="1"/>
      <w:numFmt w:val="decimal"/>
      <w:lvlText w:val="20.1.%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3" w15:restartNumberingAfterBreak="0">
    <w:nsid w:val="4880209F"/>
    <w:multiLevelType w:val="hybridMultilevel"/>
    <w:tmpl w:val="9A44891C"/>
    <w:lvl w:ilvl="0" w:tplc="66E8432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504F3676"/>
    <w:multiLevelType w:val="hybridMultilevel"/>
    <w:tmpl w:val="F7C024CC"/>
    <w:lvl w:ilvl="0" w:tplc="FF9EEB64">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5" w15:restartNumberingAfterBreak="0">
    <w:nsid w:val="5FAD49BE"/>
    <w:multiLevelType w:val="multilevel"/>
    <w:tmpl w:val="49780E44"/>
    <w:styleLink w:val="2"/>
    <w:lvl w:ilvl="0">
      <w:start w:val="1"/>
      <w:numFmt w:val="none"/>
      <w:lvlText w:val="2"/>
      <w:lvlJc w:val="left"/>
      <w:pPr>
        <w:ind w:left="425" w:hanging="425"/>
      </w:pPr>
      <w:rPr>
        <w:rFonts w:hint="eastAsia"/>
      </w:rPr>
    </w:lvl>
    <w:lvl w:ilvl="1">
      <w:start w:val="1"/>
      <w:numFmt w:val="none"/>
      <w:lvlText w:val="2.1"/>
      <w:lvlJc w:val="left"/>
      <w:pPr>
        <w:ind w:left="992" w:hanging="567"/>
      </w:pPr>
      <w:rPr>
        <w:rFonts w:hint="eastAsia"/>
        <w:sz w:val="28"/>
      </w:rPr>
    </w:lvl>
    <w:lvl w:ilvl="2">
      <w:start w:val="1"/>
      <w:numFmt w:val="decimal"/>
      <w:lvlText w:val="%12.1.1"/>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6465413F"/>
    <w:multiLevelType w:val="hybridMultilevel"/>
    <w:tmpl w:val="23B2AB9E"/>
    <w:lvl w:ilvl="0" w:tplc="AF2CA61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72933B30"/>
    <w:multiLevelType w:val="hybridMultilevel"/>
    <w:tmpl w:val="D0921D42"/>
    <w:lvl w:ilvl="0" w:tplc="2F66BD70">
      <w:start w:val="1"/>
      <w:numFmt w:val="aiueoFullWidth"/>
      <w:pStyle w:val="a"/>
      <w:lvlText w:val="(%1)"/>
      <w:lvlJc w:val="left"/>
      <w:pPr>
        <w:ind w:left="1418" w:hanging="420"/>
      </w:pPr>
    </w:lvl>
    <w:lvl w:ilvl="1" w:tplc="04090017" w:tentative="1">
      <w:start w:val="1"/>
      <w:numFmt w:val="aiueoFullWidth"/>
      <w:lvlText w:val="(%2)"/>
      <w:lvlJc w:val="left"/>
      <w:pPr>
        <w:ind w:left="1838" w:hanging="420"/>
      </w:pPr>
    </w:lvl>
    <w:lvl w:ilvl="2" w:tplc="04090011" w:tentative="1">
      <w:start w:val="1"/>
      <w:numFmt w:val="decimalEnclosedCircle"/>
      <w:lvlText w:val="%3"/>
      <w:lvlJc w:val="left"/>
      <w:pPr>
        <w:ind w:left="2258" w:hanging="420"/>
      </w:pPr>
    </w:lvl>
    <w:lvl w:ilvl="3" w:tplc="0409000F" w:tentative="1">
      <w:start w:val="1"/>
      <w:numFmt w:val="decimal"/>
      <w:lvlText w:val="%4."/>
      <w:lvlJc w:val="left"/>
      <w:pPr>
        <w:ind w:left="2678" w:hanging="420"/>
      </w:pPr>
    </w:lvl>
    <w:lvl w:ilvl="4" w:tplc="04090017" w:tentative="1">
      <w:start w:val="1"/>
      <w:numFmt w:val="aiueoFullWidth"/>
      <w:lvlText w:val="(%5)"/>
      <w:lvlJc w:val="left"/>
      <w:pPr>
        <w:ind w:left="3098" w:hanging="420"/>
      </w:pPr>
    </w:lvl>
    <w:lvl w:ilvl="5" w:tplc="04090011" w:tentative="1">
      <w:start w:val="1"/>
      <w:numFmt w:val="decimalEnclosedCircle"/>
      <w:lvlText w:val="%6"/>
      <w:lvlJc w:val="left"/>
      <w:pPr>
        <w:ind w:left="3518" w:hanging="420"/>
      </w:pPr>
    </w:lvl>
    <w:lvl w:ilvl="6" w:tplc="0409000F" w:tentative="1">
      <w:start w:val="1"/>
      <w:numFmt w:val="decimal"/>
      <w:lvlText w:val="%7."/>
      <w:lvlJc w:val="left"/>
      <w:pPr>
        <w:ind w:left="3938" w:hanging="420"/>
      </w:pPr>
    </w:lvl>
    <w:lvl w:ilvl="7" w:tplc="04090017" w:tentative="1">
      <w:start w:val="1"/>
      <w:numFmt w:val="aiueoFullWidth"/>
      <w:lvlText w:val="(%8)"/>
      <w:lvlJc w:val="left"/>
      <w:pPr>
        <w:ind w:left="4358" w:hanging="420"/>
      </w:pPr>
    </w:lvl>
    <w:lvl w:ilvl="8" w:tplc="04090011" w:tentative="1">
      <w:start w:val="1"/>
      <w:numFmt w:val="decimalEnclosedCircle"/>
      <w:lvlText w:val="%9"/>
      <w:lvlJc w:val="left"/>
      <w:pPr>
        <w:ind w:left="4778" w:hanging="420"/>
      </w:pPr>
    </w:lvl>
  </w:abstractNum>
  <w:abstractNum w:abstractNumId="18" w15:restartNumberingAfterBreak="0">
    <w:nsid w:val="755E640D"/>
    <w:multiLevelType w:val="hybridMultilevel"/>
    <w:tmpl w:val="3014B7E4"/>
    <w:lvl w:ilvl="0" w:tplc="F09C4BB8">
      <w:start w:val="1"/>
      <w:numFmt w:val="decimalEnclosedCircle"/>
      <w:lvlText w:val="%1"/>
      <w:lvlJc w:val="left"/>
      <w:pPr>
        <w:ind w:left="570" w:hanging="360"/>
      </w:pPr>
      <w:rPr>
        <w:rFonts w:hint="default"/>
      </w:rPr>
    </w:lvl>
    <w:lvl w:ilvl="1" w:tplc="3F0E65D2">
      <w:start w:val="1"/>
      <w:numFmt w:val="decimalFullWidth"/>
      <w:pStyle w:val="30"/>
      <w:lvlText w:val="（%2）"/>
      <w:lvlJc w:val="left"/>
      <w:pPr>
        <w:ind w:left="1350" w:hanging="7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77541B3A"/>
    <w:multiLevelType w:val="multilevel"/>
    <w:tmpl w:val="4CC492F6"/>
    <w:lvl w:ilvl="0">
      <w:start w:val="6"/>
      <w:numFmt w:val="decimal"/>
      <w:lvlText w:val="%1."/>
      <w:lvlJc w:val="left"/>
      <w:pPr>
        <w:ind w:left="425" w:hanging="425"/>
      </w:pPr>
      <w:rPr>
        <w:rFonts w:hint="eastAsia"/>
      </w:rPr>
    </w:lvl>
    <w:lvl w:ilvl="1">
      <w:start w:val="2"/>
      <w:numFmt w:val="decimal"/>
      <w:lvlText w:val="20.%2"/>
      <w:lvlJc w:val="left"/>
      <w:pPr>
        <w:ind w:left="567" w:hanging="567"/>
      </w:pPr>
      <w:rPr>
        <w:rFonts w:hint="eastAsia"/>
      </w:rPr>
    </w:lvl>
    <w:lvl w:ilvl="2">
      <w:start w:val="1"/>
      <w:numFmt w:val="decimal"/>
      <w:lvlText w:val="20.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0" w15:restartNumberingAfterBreak="0">
    <w:nsid w:val="781935BA"/>
    <w:multiLevelType w:val="hybridMultilevel"/>
    <w:tmpl w:val="C3820EE2"/>
    <w:lvl w:ilvl="0" w:tplc="8C56216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8425022"/>
    <w:multiLevelType w:val="multilevel"/>
    <w:tmpl w:val="5C5A788C"/>
    <w:lvl w:ilvl="0">
      <w:start w:val="6"/>
      <w:numFmt w:val="decimal"/>
      <w:lvlText w:val="%1."/>
      <w:lvlJc w:val="left"/>
      <w:pPr>
        <w:ind w:left="425" w:hanging="425"/>
      </w:pPr>
      <w:rPr>
        <w:rFonts w:hint="eastAsia"/>
      </w:rPr>
    </w:lvl>
    <w:lvl w:ilvl="1">
      <w:start w:val="3"/>
      <w:numFmt w:val="decimal"/>
      <w:lvlText w:val="20.%2"/>
      <w:lvlJc w:val="left"/>
      <w:pPr>
        <w:ind w:left="567" w:hanging="567"/>
      </w:pPr>
      <w:rPr>
        <w:rFonts w:hint="eastAsia"/>
      </w:rPr>
    </w:lvl>
    <w:lvl w:ilvl="2">
      <w:start w:val="1"/>
      <w:numFmt w:val="decimal"/>
      <w:lvlText w:val="20.3.%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2" w15:restartNumberingAfterBreak="0">
    <w:nsid w:val="7B9F43E9"/>
    <w:multiLevelType w:val="hybridMultilevel"/>
    <w:tmpl w:val="E8C431E0"/>
    <w:lvl w:ilvl="0" w:tplc="ADB23A30">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009716918">
    <w:abstractNumId w:val="17"/>
  </w:num>
  <w:num w:numId="2" w16cid:durableId="1942450085">
    <w:abstractNumId w:val="9"/>
  </w:num>
  <w:num w:numId="3" w16cid:durableId="1954827805">
    <w:abstractNumId w:val="15"/>
  </w:num>
  <w:num w:numId="4" w16cid:durableId="1910118967">
    <w:abstractNumId w:val="2"/>
  </w:num>
  <w:num w:numId="5" w16cid:durableId="1493251241">
    <w:abstractNumId w:val="6"/>
  </w:num>
  <w:num w:numId="6" w16cid:durableId="637689635">
    <w:abstractNumId w:val="10"/>
  </w:num>
  <w:num w:numId="7" w16cid:durableId="2011398052">
    <w:abstractNumId w:val="12"/>
  </w:num>
  <w:num w:numId="8" w16cid:durableId="1113666567">
    <w:abstractNumId w:val="19"/>
  </w:num>
  <w:num w:numId="9" w16cid:durableId="2107844813">
    <w:abstractNumId w:val="21"/>
  </w:num>
  <w:num w:numId="10" w16cid:durableId="2138792183">
    <w:abstractNumId w:val="0"/>
  </w:num>
  <w:num w:numId="11" w16cid:durableId="222722461">
    <w:abstractNumId w:val="8"/>
  </w:num>
  <w:num w:numId="12" w16cid:durableId="1022392621">
    <w:abstractNumId w:val="1"/>
  </w:num>
  <w:num w:numId="13" w16cid:durableId="1804693358">
    <w:abstractNumId w:val="1"/>
  </w:num>
  <w:num w:numId="14" w16cid:durableId="1613049366">
    <w:abstractNumId w:val="1"/>
  </w:num>
  <w:num w:numId="15" w16cid:durableId="1664698035">
    <w:abstractNumId w:val="1"/>
  </w:num>
  <w:num w:numId="16" w16cid:durableId="893391588">
    <w:abstractNumId w:val="1"/>
  </w:num>
  <w:num w:numId="17" w16cid:durableId="1238587535">
    <w:abstractNumId w:val="1"/>
  </w:num>
  <w:num w:numId="18" w16cid:durableId="398066443">
    <w:abstractNumId w:val="1"/>
  </w:num>
  <w:num w:numId="19" w16cid:durableId="1240821261">
    <w:abstractNumId w:val="1"/>
  </w:num>
  <w:num w:numId="20" w16cid:durableId="455829953">
    <w:abstractNumId w:val="11"/>
  </w:num>
  <w:num w:numId="21" w16cid:durableId="521208596">
    <w:abstractNumId w:val="13"/>
  </w:num>
  <w:num w:numId="22" w16cid:durableId="1326321975">
    <w:abstractNumId w:val="18"/>
  </w:num>
  <w:num w:numId="23" w16cid:durableId="675231892">
    <w:abstractNumId w:val="7"/>
  </w:num>
  <w:num w:numId="24" w16cid:durableId="1048261903">
    <w:abstractNumId w:val="16"/>
  </w:num>
  <w:num w:numId="25" w16cid:durableId="618147999">
    <w:abstractNumId w:val="5"/>
  </w:num>
  <w:num w:numId="26" w16cid:durableId="881527062">
    <w:abstractNumId w:val="22"/>
  </w:num>
  <w:num w:numId="27" w16cid:durableId="887110058">
    <w:abstractNumId w:val="14"/>
  </w:num>
  <w:num w:numId="28" w16cid:durableId="89011814">
    <w:abstractNumId w:val="20"/>
  </w:num>
  <w:num w:numId="29" w16cid:durableId="177471690">
    <w:abstractNumId w:val="4"/>
  </w:num>
  <w:num w:numId="30" w16cid:durableId="61952751">
    <w:abstractNumId w:val="3"/>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omata, Yoko (JP - AB 猪股 陽子)">
    <w15:presenceInfo w15:providerId="None" w15:userId="Inomata, Yoko (JP - AB 猪股 陽子)"/>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trackRevisions/>
  <w:doNotTrackFormatting/>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5F6"/>
    <w:rsid w:val="00000C64"/>
    <w:rsid w:val="00000EF3"/>
    <w:rsid w:val="00001832"/>
    <w:rsid w:val="00001927"/>
    <w:rsid w:val="000019EB"/>
    <w:rsid w:val="0000217A"/>
    <w:rsid w:val="000026F0"/>
    <w:rsid w:val="00002E63"/>
    <w:rsid w:val="00003587"/>
    <w:rsid w:val="00003640"/>
    <w:rsid w:val="000040FB"/>
    <w:rsid w:val="00004BF1"/>
    <w:rsid w:val="000050A1"/>
    <w:rsid w:val="0000600D"/>
    <w:rsid w:val="00006336"/>
    <w:rsid w:val="000063E7"/>
    <w:rsid w:val="00007631"/>
    <w:rsid w:val="0001091F"/>
    <w:rsid w:val="00010946"/>
    <w:rsid w:val="000119F5"/>
    <w:rsid w:val="00012413"/>
    <w:rsid w:val="00012817"/>
    <w:rsid w:val="0001336B"/>
    <w:rsid w:val="00013536"/>
    <w:rsid w:val="00013AA8"/>
    <w:rsid w:val="00013B35"/>
    <w:rsid w:val="00013CEB"/>
    <w:rsid w:val="00015104"/>
    <w:rsid w:val="0001557F"/>
    <w:rsid w:val="000156D2"/>
    <w:rsid w:val="000157FA"/>
    <w:rsid w:val="000163E1"/>
    <w:rsid w:val="00017AD6"/>
    <w:rsid w:val="00017F85"/>
    <w:rsid w:val="00020080"/>
    <w:rsid w:val="0002042F"/>
    <w:rsid w:val="000205AB"/>
    <w:rsid w:val="0002121C"/>
    <w:rsid w:val="000223B8"/>
    <w:rsid w:val="00022D0C"/>
    <w:rsid w:val="00023319"/>
    <w:rsid w:val="000238CD"/>
    <w:rsid w:val="000238DD"/>
    <w:rsid w:val="00023B4C"/>
    <w:rsid w:val="00023C9D"/>
    <w:rsid w:val="0002429A"/>
    <w:rsid w:val="00024AE2"/>
    <w:rsid w:val="00025527"/>
    <w:rsid w:val="000267EB"/>
    <w:rsid w:val="000271D2"/>
    <w:rsid w:val="00027736"/>
    <w:rsid w:val="00027A43"/>
    <w:rsid w:val="00027AC7"/>
    <w:rsid w:val="00030B88"/>
    <w:rsid w:val="00031090"/>
    <w:rsid w:val="000318EB"/>
    <w:rsid w:val="00031BFE"/>
    <w:rsid w:val="00031F96"/>
    <w:rsid w:val="000328CA"/>
    <w:rsid w:val="000330C2"/>
    <w:rsid w:val="00033727"/>
    <w:rsid w:val="00034128"/>
    <w:rsid w:val="0003456F"/>
    <w:rsid w:val="000357C9"/>
    <w:rsid w:val="00036CD8"/>
    <w:rsid w:val="0003736F"/>
    <w:rsid w:val="00037E4F"/>
    <w:rsid w:val="00040AD1"/>
    <w:rsid w:val="0004179A"/>
    <w:rsid w:val="00041DB3"/>
    <w:rsid w:val="000421D9"/>
    <w:rsid w:val="000422C2"/>
    <w:rsid w:val="00042636"/>
    <w:rsid w:val="000426D8"/>
    <w:rsid w:val="0004293D"/>
    <w:rsid w:val="000429B8"/>
    <w:rsid w:val="00043139"/>
    <w:rsid w:val="000449EF"/>
    <w:rsid w:val="00046653"/>
    <w:rsid w:val="00046795"/>
    <w:rsid w:val="00046F1E"/>
    <w:rsid w:val="0005026B"/>
    <w:rsid w:val="000503ED"/>
    <w:rsid w:val="00051258"/>
    <w:rsid w:val="000516F3"/>
    <w:rsid w:val="00051AE1"/>
    <w:rsid w:val="00051FDD"/>
    <w:rsid w:val="00052284"/>
    <w:rsid w:val="0005245E"/>
    <w:rsid w:val="000529B3"/>
    <w:rsid w:val="00052C83"/>
    <w:rsid w:val="00053178"/>
    <w:rsid w:val="00053A3A"/>
    <w:rsid w:val="00053EA9"/>
    <w:rsid w:val="000540FD"/>
    <w:rsid w:val="0005426B"/>
    <w:rsid w:val="00054466"/>
    <w:rsid w:val="00054515"/>
    <w:rsid w:val="000549C7"/>
    <w:rsid w:val="00054E8E"/>
    <w:rsid w:val="00055555"/>
    <w:rsid w:val="000556A8"/>
    <w:rsid w:val="00055FE0"/>
    <w:rsid w:val="00056677"/>
    <w:rsid w:val="000571B2"/>
    <w:rsid w:val="00057AFA"/>
    <w:rsid w:val="00057B8D"/>
    <w:rsid w:val="00060134"/>
    <w:rsid w:val="000604CA"/>
    <w:rsid w:val="00060DF4"/>
    <w:rsid w:val="00061059"/>
    <w:rsid w:val="00061EB7"/>
    <w:rsid w:val="0006210A"/>
    <w:rsid w:val="000626A6"/>
    <w:rsid w:val="000626E4"/>
    <w:rsid w:val="000630CA"/>
    <w:rsid w:val="000632B3"/>
    <w:rsid w:val="0006355F"/>
    <w:rsid w:val="000637D8"/>
    <w:rsid w:val="00063932"/>
    <w:rsid w:val="00063A7B"/>
    <w:rsid w:val="00063E7B"/>
    <w:rsid w:val="00063F47"/>
    <w:rsid w:val="000643EC"/>
    <w:rsid w:val="000644C5"/>
    <w:rsid w:val="0006473C"/>
    <w:rsid w:val="00064E7F"/>
    <w:rsid w:val="000656FF"/>
    <w:rsid w:val="000659EE"/>
    <w:rsid w:val="00065ADC"/>
    <w:rsid w:val="00065D1E"/>
    <w:rsid w:val="000662E0"/>
    <w:rsid w:val="00066355"/>
    <w:rsid w:val="00067112"/>
    <w:rsid w:val="000678C2"/>
    <w:rsid w:val="00067ACD"/>
    <w:rsid w:val="00067ADA"/>
    <w:rsid w:val="000703D8"/>
    <w:rsid w:val="000704B5"/>
    <w:rsid w:val="000706D1"/>
    <w:rsid w:val="00070F9F"/>
    <w:rsid w:val="00071F63"/>
    <w:rsid w:val="00071F95"/>
    <w:rsid w:val="0007220D"/>
    <w:rsid w:val="00072478"/>
    <w:rsid w:val="00072761"/>
    <w:rsid w:val="00072BEE"/>
    <w:rsid w:val="00072C58"/>
    <w:rsid w:val="00073F6E"/>
    <w:rsid w:val="0007496B"/>
    <w:rsid w:val="0007496E"/>
    <w:rsid w:val="000759B3"/>
    <w:rsid w:val="00075EE1"/>
    <w:rsid w:val="00076284"/>
    <w:rsid w:val="000763DD"/>
    <w:rsid w:val="00076566"/>
    <w:rsid w:val="00076768"/>
    <w:rsid w:val="000768BE"/>
    <w:rsid w:val="000774F9"/>
    <w:rsid w:val="00077BF2"/>
    <w:rsid w:val="00077E89"/>
    <w:rsid w:val="000803CC"/>
    <w:rsid w:val="00080B62"/>
    <w:rsid w:val="00080FD1"/>
    <w:rsid w:val="000811F4"/>
    <w:rsid w:val="00081224"/>
    <w:rsid w:val="000815C8"/>
    <w:rsid w:val="00081A38"/>
    <w:rsid w:val="00081EB0"/>
    <w:rsid w:val="00081EE4"/>
    <w:rsid w:val="0008220F"/>
    <w:rsid w:val="000824D4"/>
    <w:rsid w:val="000826C6"/>
    <w:rsid w:val="0008277B"/>
    <w:rsid w:val="000829A8"/>
    <w:rsid w:val="00082C9E"/>
    <w:rsid w:val="00083122"/>
    <w:rsid w:val="00083DBE"/>
    <w:rsid w:val="00083F64"/>
    <w:rsid w:val="000841FE"/>
    <w:rsid w:val="000842FC"/>
    <w:rsid w:val="000847DE"/>
    <w:rsid w:val="000856F2"/>
    <w:rsid w:val="00085A94"/>
    <w:rsid w:val="00085E9D"/>
    <w:rsid w:val="0008627C"/>
    <w:rsid w:val="000863B9"/>
    <w:rsid w:val="000866CE"/>
    <w:rsid w:val="00086EA4"/>
    <w:rsid w:val="000903DE"/>
    <w:rsid w:val="00090487"/>
    <w:rsid w:val="00090AE1"/>
    <w:rsid w:val="00093611"/>
    <w:rsid w:val="00093CAB"/>
    <w:rsid w:val="00094324"/>
    <w:rsid w:val="000947C1"/>
    <w:rsid w:val="00094823"/>
    <w:rsid w:val="00095F2C"/>
    <w:rsid w:val="0009602C"/>
    <w:rsid w:val="00097357"/>
    <w:rsid w:val="00097368"/>
    <w:rsid w:val="000974CB"/>
    <w:rsid w:val="0009773C"/>
    <w:rsid w:val="00097D72"/>
    <w:rsid w:val="000A0220"/>
    <w:rsid w:val="000A033B"/>
    <w:rsid w:val="000A118C"/>
    <w:rsid w:val="000A1459"/>
    <w:rsid w:val="000A1514"/>
    <w:rsid w:val="000A2485"/>
    <w:rsid w:val="000A2991"/>
    <w:rsid w:val="000A3BF1"/>
    <w:rsid w:val="000A423F"/>
    <w:rsid w:val="000A4CC2"/>
    <w:rsid w:val="000A4DC1"/>
    <w:rsid w:val="000A5AA7"/>
    <w:rsid w:val="000A5F42"/>
    <w:rsid w:val="000A7919"/>
    <w:rsid w:val="000A7F17"/>
    <w:rsid w:val="000A7F18"/>
    <w:rsid w:val="000B03AB"/>
    <w:rsid w:val="000B07E2"/>
    <w:rsid w:val="000B1575"/>
    <w:rsid w:val="000B1A46"/>
    <w:rsid w:val="000B22AA"/>
    <w:rsid w:val="000B23C2"/>
    <w:rsid w:val="000B2A02"/>
    <w:rsid w:val="000B3B05"/>
    <w:rsid w:val="000B40D0"/>
    <w:rsid w:val="000B5D26"/>
    <w:rsid w:val="000B5F2D"/>
    <w:rsid w:val="000B6CA2"/>
    <w:rsid w:val="000B787A"/>
    <w:rsid w:val="000B7E79"/>
    <w:rsid w:val="000C0726"/>
    <w:rsid w:val="000C1074"/>
    <w:rsid w:val="000C12A0"/>
    <w:rsid w:val="000C1827"/>
    <w:rsid w:val="000C1889"/>
    <w:rsid w:val="000C2255"/>
    <w:rsid w:val="000C2631"/>
    <w:rsid w:val="000C2E66"/>
    <w:rsid w:val="000C36B7"/>
    <w:rsid w:val="000C493C"/>
    <w:rsid w:val="000C4987"/>
    <w:rsid w:val="000C49AC"/>
    <w:rsid w:val="000C4DB3"/>
    <w:rsid w:val="000C5037"/>
    <w:rsid w:val="000C5EAF"/>
    <w:rsid w:val="000C602E"/>
    <w:rsid w:val="000C605C"/>
    <w:rsid w:val="000C6C07"/>
    <w:rsid w:val="000C76B6"/>
    <w:rsid w:val="000C7EF8"/>
    <w:rsid w:val="000D0CB2"/>
    <w:rsid w:val="000D1EFF"/>
    <w:rsid w:val="000D2906"/>
    <w:rsid w:val="000D2AB8"/>
    <w:rsid w:val="000D319F"/>
    <w:rsid w:val="000D3276"/>
    <w:rsid w:val="000D3643"/>
    <w:rsid w:val="000D3BF8"/>
    <w:rsid w:val="000D4071"/>
    <w:rsid w:val="000D40B0"/>
    <w:rsid w:val="000D4B0B"/>
    <w:rsid w:val="000D5D07"/>
    <w:rsid w:val="000D6642"/>
    <w:rsid w:val="000D6B8A"/>
    <w:rsid w:val="000D6D3A"/>
    <w:rsid w:val="000D79DE"/>
    <w:rsid w:val="000D7A12"/>
    <w:rsid w:val="000D7B88"/>
    <w:rsid w:val="000E07AF"/>
    <w:rsid w:val="000E0CE5"/>
    <w:rsid w:val="000E1C44"/>
    <w:rsid w:val="000E1F74"/>
    <w:rsid w:val="000E249C"/>
    <w:rsid w:val="000E2933"/>
    <w:rsid w:val="000E2E29"/>
    <w:rsid w:val="000E318A"/>
    <w:rsid w:val="000E3EC1"/>
    <w:rsid w:val="000E47F4"/>
    <w:rsid w:val="000E4BC2"/>
    <w:rsid w:val="000E54E7"/>
    <w:rsid w:val="000E626E"/>
    <w:rsid w:val="000E6B5F"/>
    <w:rsid w:val="000E6D1E"/>
    <w:rsid w:val="000E748C"/>
    <w:rsid w:val="000E76B1"/>
    <w:rsid w:val="000F0A69"/>
    <w:rsid w:val="000F0BBF"/>
    <w:rsid w:val="000F0BE3"/>
    <w:rsid w:val="000F0C87"/>
    <w:rsid w:val="000F1FFB"/>
    <w:rsid w:val="000F200F"/>
    <w:rsid w:val="000F2336"/>
    <w:rsid w:val="000F24D8"/>
    <w:rsid w:val="000F2EDC"/>
    <w:rsid w:val="000F38C6"/>
    <w:rsid w:val="000F3D9E"/>
    <w:rsid w:val="000F4107"/>
    <w:rsid w:val="000F479E"/>
    <w:rsid w:val="000F4B2A"/>
    <w:rsid w:val="000F4E2D"/>
    <w:rsid w:val="000F4E5B"/>
    <w:rsid w:val="000F5811"/>
    <w:rsid w:val="000F61EC"/>
    <w:rsid w:val="000F6D31"/>
    <w:rsid w:val="000F74AB"/>
    <w:rsid w:val="0010006B"/>
    <w:rsid w:val="00100CAB"/>
    <w:rsid w:val="00101426"/>
    <w:rsid w:val="00101548"/>
    <w:rsid w:val="001015AF"/>
    <w:rsid w:val="00101807"/>
    <w:rsid w:val="001020F1"/>
    <w:rsid w:val="00102175"/>
    <w:rsid w:val="001031AE"/>
    <w:rsid w:val="001032F5"/>
    <w:rsid w:val="00104423"/>
    <w:rsid w:val="00104AC5"/>
    <w:rsid w:val="00104AE3"/>
    <w:rsid w:val="00104BB0"/>
    <w:rsid w:val="00105319"/>
    <w:rsid w:val="00105B75"/>
    <w:rsid w:val="00106084"/>
    <w:rsid w:val="00106C03"/>
    <w:rsid w:val="00106F22"/>
    <w:rsid w:val="00107049"/>
    <w:rsid w:val="00107403"/>
    <w:rsid w:val="00107ACC"/>
    <w:rsid w:val="00107B1F"/>
    <w:rsid w:val="00107B5E"/>
    <w:rsid w:val="00107F5E"/>
    <w:rsid w:val="00110C79"/>
    <w:rsid w:val="00110D4A"/>
    <w:rsid w:val="0011166E"/>
    <w:rsid w:val="0011170B"/>
    <w:rsid w:val="00112587"/>
    <w:rsid w:val="001127F9"/>
    <w:rsid w:val="00112A85"/>
    <w:rsid w:val="00112EDB"/>
    <w:rsid w:val="00112FE4"/>
    <w:rsid w:val="001139BE"/>
    <w:rsid w:val="00114CEC"/>
    <w:rsid w:val="001150F7"/>
    <w:rsid w:val="00115924"/>
    <w:rsid w:val="00115CF0"/>
    <w:rsid w:val="00115E42"/>
    <w:rsid w:val="0011646D"/>
    <w:rsid w:val="00117001"/>
    <w:rsid w:val="001179A6"/>
    <w:rsid w:val="0012074F"/>
    <w:rsid w:val="00120CE2"/>
    <w:rsid w:val="00121593"/>
    <w:rsid w:val="001222AE"/>
    <w:rsid w:val="00122ABC"/>
    <w:rsid w:val="001239C7"/>
    <w:rsid w:val="00123A2A"/>
    <w:rsid w:val="001242BA"/>
    <w:rsid w:val="001245C5"/>
    <w:rsid w:val="00125650"/>
    <w:rsid w:val="001257FA"/>
    <w:rsid w:val="001262DB"/>
    <w:rsid w:val="00126310"/>
    <w:rsid w:val="00126414"/>
    <w:rsid w:val="00126E38"/>
    <w:rsid w:val="001275C4"/>
    <w:rsid w:val="00127AEC"/>
    <w:rsid w:val="00127F15"/>
    <w:rsid w:val="001300B6"/>
    <w:rsid w:val="00130A7C"/>
    <w:rsid w:val="0013134F"/>
    <w:rsid w:val="00131762"/>
    <w:rsid w:val="00132112"/>
    <w:rsid w:val="0013216B"/>
    <w:rsid w:val="001326E8"/>
    <w:rsid w:val="00132D0B"/>
    <w:rsid w:val="00133401"/>
    <w:rsid w:val="001339D8"/>
    <w:rsid w:val="001347B4"/>
    <w:rsid w:val="00134FBB"/>
    <w:rsid w:val="00135FED"/>
    <w:rsid w:val="00136047"/>
    <w:rsid w:val="001372BB"/>
    <w:rsid w:val="00137D05"/>
    <w:rsid w:val="00140971"/>
    <w:rsid w:val="00141415"/>
    <w:rsid w:val="00141B00"/>
    <w:rsid w:val="00142A32"/>
    <w:rsid w:val="00142B6A"/>
    <w:rsid w:val="00142CED"/>
    <w:rsid w:val="00142DF9"/>
    <w:rsid w:val="00143BBA"/>
    <w:rsid w:val="00143FB8"/>
    <w:rsid w:val="00144609"/>
    <w:rsid w:val="00144792"/>
    <w:rsid w:val="00144FA8"/>
    <w:rsid w:val="0014538B"/>
    <w:rsid w:val="00145908"/>
    <w:rsid w:val="00145D3F"/>
    <w:rsid w:val="00146A7A"/>
    <w:rsid w:val="00147FBC"/>
    <w:rsid w:val="00150232"/>
    <w:rsid w:val="00150581"/>
    <w:rsid w:val="00150A0B"/>
    <w:rsid w:val="001510A7"/>
    <w:rsid w:val="0015146B"/>
    <w:rsid w:val="0015177A"/>
    <w:rsid w:val="00151922"/>
    <w:rsid w:val="00152188"/>
    <w:rsid w:val="0015241D"/>
    <w:rsid w:val="0015265C"/>
    <w:rsid w:val="00152BC3"/>
    <w:rsid w:val="00152DF3"/>
    <w:rsid w:val="001546F4"/>
    <w:rsid w:val="001548F1"/>
    <w:rsid w:val="00154CCE"/>
    <w:rsid w:val="001558F8"/>
    <w:rsid w:val="00156298"/>
    <w:rsid w:val="001572BE"/>
    <w:rsid w:val="001575A4"/>
    <w:rsid w:val="001575D8"/>
    <w:rsid w:val="00157EF0"/>
    <w:rsid w:val="0016010C"/>
    <w:rsid w:val="00160128"/>
    <w:rsid w:val="001601BF"/>
    <w:rsid w:val="00160633"/>
    <w:rsid w:val="00160F92"/>
    <w:rsid w:val="001619A7"/>
    <w:rsid w:val="00161ACB"/>
    <w:rsid w:val="001630B2"/>
    <w:rsid w:val="00163198"/>
    <w:rsid w:val="00163749"/>
    <w:rsid w:val="001638F5"/>
    <w:rsid w:val="00163990"/>
    <w:rsid w:val="0016494B"/>
    <w:rsid w:val="00165488"/>
    <w:rsid w:val="0016636D"/>
    <w:rsid w:val="001665CD"/>
    <w:rsid w:val="001669ED"/>
    <w:rsid w:val="00167E9C"/>
    <w:rsid w:val="001704A4"/>
    <w:rsid w:val="001704D3"/>
    <w:rsid w:val="00170CD6"/>
    <w:rsid w:val="00170E3A"/>
    <w:rsid w:val="0017166F"/>
    <w:rsid w:val="00171D8F"/>
    <w:rsid w:val="00171EDB"/>
    <w:rsid w:val="00172011"/>
    <w:rsid w:val="00172C46"/>
    <w:rsid w:val="00172F1B"/>
    <w:rsid w:val="00172F29"/>
    <w:rsid w:val="0017342F"/>
    <w:rsid w:val="001741E4"/>
    <w:rsid w:val="0017440A"/>
    <w:rsid w:val="00175736"/>
    <w:rsid w:val="001758F1"/>
    <w:rsid w:val="00176229"/>
    <w:rsid w:val="00177737"/>
    <w:rsid w:val="00177754"/>
    <w:rsid w:val="00177976"/>
    <w:rsid w:val="001800BF"/>
    <w:rsid w:val="001815C5"/>
    <w:rsid w:val="00181632"/>
    <w:rsid w:val="00182490"/>
    <w:rsid w:val="00182860"/>
    <w:rsid w:val="001831F4"/>
    <w:rsid w:val="00184150"/>
    <w:rsid w:val="001845C7"/>
    <w:rsid w:val="001846D4"/>
    <w:rsid w:val="00184ED1"/>
    <w:rsid w:val="00185094"/>
    <w:rsid w:val="0018538E"/>
    <w:rsid w:val="00186C09"/>
    <w:rsid w:val="00186C2C"/>
    <w:rsid w:val="00186E68"/>
    <w:rsid w:val="00187508"/>
    <w:rsid w:val="00187985"/>
    <w:rsid w:val="001879C8"/>
    <w:rsid w:val="00187C5F"/>
    <w:rsid w:val="00187E2F"/>
    <w:rsid w:val="00187E3C"/>
    <w:rsid w:val="00190479"/>
    <w:rsid w:val="001905EE"/>
    <w:rsid w:val="0019085B"/>
    <w:rsid w:val="0019107C"/>
    <w:rsid w:val="0019194E"/>
    <w:rsid w:val="00192362"/>
    <w:rsid w:val="00192A7F"/>
    <w:rsid w:val="00193434"/>
    <w:rsid w:val="001939D4"/>
    <w:rsid w:val="00194286"/>
    <w:rsid w:val="001942DD"/>
    <w:rsid w:val="001964EF"/>
    <w:rsid w:val="001966C4"/>
    <w:rsid w:val="0019717B"/>
    <w:rsid w:val="001A02A3"/>
    <w:rsid w:val="001A09F3"/>
    <w:rsid w:val="001A0ECD"/>
    <w:rsid w:val="001A1263"/>
    <w:rsid w:val="001A1603"/>
    <w:rsid w:val="001A19C7"/>
    <w:rsid w:val="001A21CD"/>
    <w:rsid w:val="001A2272"/>
    <w:rsid w:val="001A29AC"/>
    <w:rsid w:val="001A2C1A"/>
    <w:rsid w:val="001A33A7"/>
    <w:rsid w:val="001A3510"/>
    <w:rsid w:val="001A37AD"/>
    <w:rsid w:val="001A37BD"/>
    <w:rsid w:val="001A37CF"/>
    <w:rsid w:val="001A4202"/>
    <w:rsid w:val="001A44BD"/>
    <w:rsid w:val="001A44F5"/>
    <w:rsid w:val="001A45A5"/>
    <w:rsid w:val="001A46D9"/>
    <w:rsid w:val="001A4AAD"/>
    <w:rsid w:val="001A5BCC"/>
    <w:rsid w:val="001A7549"/>
    <w:rsid w:val="001A787D"/>
    <w:rsid w:val="001A7C53"/>
    <w:rsid w:val="001B097B"/>
    <w:rsid w:val="001B112E"/>
    <w:rsid w:val="001B2A16"/>
    <w:rsid w:val="001B3654"/>
    <w:rsid w:val="001B46A4"/>
    <w:rsid w:val="001B4E35"/>
    <w:rsid w:val="001B51E5"/>
    <w:rsid w:val="001B54FA"/>
    <w:rsid w:val="001B5B56"/>
    <w:rsid w:val="001B5F1D"/>
    <w:rsid w:val="001B67EB"/>
    <w:rsid w:val="001B73EB"/>
    <w:rsid w:val="001C1475"/>
    <w:rsid w:val="001C18F6"/>
    <w:rsid w:val="001C19C5"/>
    <w:rsid w:val="001C21A0"/>
    <w:rsid w:val="001C2249"/>
    <w:rsid w:val="001C2EE6"/>
    <w:rsid w:val="001C35C4"/>
    <w:rsid w:val="001C39D0"/>
    <w:rsid w:val="001C3D71"/>
    <w:rsid w:val="001C47C0"/>
    <w:rsid w:val="001C4A4A"/>
    <w:rsid w:val="001C537D"/>
    <w:rsid w:val="001C56CC"/>
    <w:rsid w:val="001C59C5"/>
    <w:rsid w:val="001C5DF0"/>
    <w:rsid w:val="001C5FB7"/>
    <w:rsid w:val="001C5FD0"/>
    <w:rsid w:val="001C6223"/>
    <w:rsid w:val="001C65DC"/>
    <w:rsid w:val="001C681A"/>
    <w:rsid w:val="001C751E"/>
    <w:rsid w:val="001C7547"/>
    <w:rsid w:val="001C7853"/>
    <w:rsid w:val="001D09E2"/>
    <w:rsid w:val="001D11A5"/>
    <w:rsid w:val="001D1446"/>
    <w:rsid w:val="001D1589"/>
    <w:rsid w:val="001D1707"/>
    <w:rsid w:val="001D2275"/>
    <w:rsid w:val="001D30B6"/>
    <w:rsid w:val="001D34FF"/>
    <w:rsid w:val="001D3C9C"/>
    <w:rsid w:val="001D3D70"/>
    <w:rsid w:val="001D4D55"/>
    <w:rsid w:val="001D54B1"/>
    <w:rsid w:val="001D65ED"/>
    <w:rsid w:val="001D7B7D"/>
    <w:rsid w:val="001D7D98"/>
    <w:rsid w:val="001E00D4"/>
    <w:rsid w:val="001E0687"/>
    <w:rsid w:val="001E078B"/>
    <w:rsid w:val="001E0F03"/>
    <w:rsid w:val="001E146A"/>
    <w:rsid w:val="001E1F09"/>
    <w:rsid w:val="001E2B55"/>
    <w:rsid w:val="001E2BFF"/>
    <w:rsid w:val="001E2E9D"/>
    <w:rsid w:val="001E33F1"/>
    <w:rsid w:val="001E36AA"/>
    <w:rsid w:val="001E428A"/>
    <w:rsid w:val="001E4364"/>
    <w:rsid w:val="001E4768"/>
    <w:rsid w:val="001E5538"/>
    <w:rsid w:val="001E623A"/>
    <w:rsid w:val="001E6282"/>
    <w:rsid w:val="001E66C3"/>
    <w:rsid w:val="001E77A0"/>
    <w:rsid w:val="001E7DB5"/>
    <w:rsid w:val="001F0D89"/>
    <w:rsid w:val="001F1C63"/>
    <w:rsid w:val="001F2584"/>
    <w:rsid w:val="001F27C4"/>
    <w:rsid w:val="001F28FF"/>
    <w:rsid w:val="001F3596"/>
    <w:rsid w:val="001F3ADE"/>
    <w:rsid w:val="001F3B1A"/>
    <w:rsid w:val="001F3BDC"/>
    <w:rsid w:val="001F3D91"/>
    <w:rsid w:val="001F3F69"/>
    <w:rsid w:val="001F446E"/>
    <w:rsid w:val="001F4A51"/>
    <w:rsid w:val="001F4F66"/>
    <w:rsid w:val="001F523B"/>
    <w:rsid w:val="001F57F9"/>
    <w:rsid w:val="001F5879"/>
    <w:rsid w:val="001F6C0E"/>
    <w:rsid w:val="001F6DD3"/>
    <w:rsid w:val="002003D4"/>
    <w:rsid w:val="00200620"/>
    <w:rsid w:val="00200F92"/>
    <w:rsid w:val="0020113E"/>
    <w:rsid w:val="00201DE7"/>
    <w:rsid w:val="00202EDA"/>
    <w:rsid w:val="0020321B"/>
    <w:rsid w:val="0020448A"/>
    <w:rsid w:val="00204E92"/>
    <w:rsid w:val="00205080"/>
    <w:rsid w:val="00205B00"/>
    <w:rsid w:val="00205F48"/>
    <w:rsid w:val="00205FB1"/>
    <w:rsid w:val="002060C3"/>
    <w:rsid w:val="00206CB0"/>
    <w:rsid w:val="00206D26"/>
    <w:rsid w:val="00207119"/>
    <w:rsid w:val="0020724A"/>
    <w:rsid w:val="002078F5"/>
    <w:rsid w:val="00207D25"/>
    <w:rsid w:val="002100D0"/>
    <w:rsid w:val="00210C5D"/>
    <w:rsid w:val="00210DA2"/>
    <w:rsid w:val="00210DF0"/>
    <w:rsid w:val="0021186D"/>
    <w:rsid w:val="00211A42"/>
    <w:rsid w:val="0021214B"/>
    <w:rsid w:val="00212542"/>
    <w:rsid w:val="0021275D"/>
    <w:rsid w:val="00213C79"/>
    <w:rsid w:val="00213D33"/>
    <w:rsid w:val="00213D9E"/>
    <w:rsid w:val="00214228"/>
    <w:rsid w:val="00214D97"/>
    <w:rsid w:val="002159B9"/>
    <w:rsid w:val="00215B9C"/>
    <w:rsid w:val="00215C17"/>
    <w:rsid w:val="00216363"/>
    <w:rsid w:val="00216774"/>
    <w:rsid w:val="00216886"/>
    <w:rsid w:val="002169FC"/>
    <w:rsid w:val="00217613"/>
    <w:rsid w:val="00217663"/>
    <w:rsid w:val="00217F1E"/>
    <w:rsid w:val="00220126"/>
    <w:rsid w:val="002204CD"/>
    <w:rsid w:val="00220B8D"/>
    <w:rsid w:val="002213FC"/>
    <w:rsid w:val="00222142"/>
    <w:rsid w:val="00222338"/>
    <w:rsid w:val="0022251D"/>
    <w:rsid w:val="00223D05"/>
    <w:rsid w:val="00223EA8"/>
    <w:rsid w:val="00224352"/>
    <w:rsid w:val="002249E2"/>
    <w:rsid w:val="00224C44"/>
    <w:rsid w:val="00224E94"/>
    <w:rsid w:val="00224FEE"/>
    <w:rsid w:val="002254E6"/>
    <w:rsid w:val="002257B2"/>
    <w:rsid w:val="00225ABD"/>
    <w:rsid w:val="00225ADC"/>
    <w:rsid w:val="00226011"/>
    <w:rsid w:val="002268A1"/>
    <w:rsid w:val="002275F9"/>
    <w:rsid w:val="00227643"/>
    <w:rsid w:val="00227716"/>
    <w:rsid w:val="00227753"/>
    <w:rsid w:val="00227A36"/>
    <w:rsid w:val="00227B3B"/>
    <w:rsid w:val="00227DED"/>
    <w:rsid w:val="002307B3"/>
    <w:rsid w:val="00230AF1"/>
    <w:rsid w:val="00230BA0"/>
    <w:rsid w:val="00230DC3"/>
    <w:rsid w:val="0023185D"/>
    <w:rsid w:val="002319C3"/>
    <w:rsid w:val="00231B30"/>
    <w:rsid w:val="00231BE9"/>
    <w:rsid w:val="00231CB9"/>
    <w:rsid w:val="002328CB"/>
    <w:rsid w:val="00232DB0"/>
    <w:rsid w:val="00232DE5"/>
    <w:rsid w:val="00233B0B"/>
    <w:rsid w:val="0023445E"/>
    <w:rsid w:val="00234467"/>
    <w:rsid w:val="002360F8"/>
    <w:rsid w:val="002362E4"/>
    <w:rsid w:val="00236476"/>
    <w:rsid w:val="00236659"/>
    <w:rsid w:val="0023744F"/>
    <w:rsid w:val="00237B7C"/>
    <w:rsid w:val="00240080"/>
    <w:rsid w:val="0024016A"/>
    <w:rsid w:val="00240D72"/>
    <w:rsid w:val="00241564"/>
    <w:rsid w:val="0024178A"/>
    <w:rsid w:val="00241B65"/>
    <w:rsid w:val="00242151"/>
    <w:rsid w:val="00242301"/>
    <w:rsid w:val="00244E7A"/>
    <w:rsid w:val="0024522E"/>
    <w:rsid w:val="00245B2E"/>
    <w:rsid w:val="00245FC1"/>
    <w:rsid w:val="00245FFC"/>
    <w:rsid w:val="0024639C"/>
    <w:rsid w:val="00246432"/>
    <w:rsid w:val="00246C0D"/>
    <w:rsid w:val="00247B61"/>
    <w:rsid w:val="00247BFE"/>
    <w:rsid w:val="002507AA"/>
    <w:rsid w:val="0025106F"/>
    <w:rsid w:val="0025114C"/>
    <w:rsid w:val="00251371"/>
    <w:rsid w:val="002514E6"/>
    <w:rsid w:val="00251A18"/>
    <w:rsid w:val="00251CB7"/>
    <w:rsid w:val="00251D01"/>
    <w:rsid w:val="00252143"/>
    <w:rsid w:val="002521ED"/>
    <w:rsid w:val="00252356"/>
    <w:rsid w:val="002538EC"/>
    <w:rsid w:val="00253BE4"/>
    <w:rsid w:val="00254012"/>
    <w:rsid w:val="002544B0"/>
    <w:rsid w:val="00254B93"/>
    <w:rsid w:val="0025626B"/>
    <w:rsid w:val="00256C7C"/>
    <w:rsid w:val="00256EF6"/>
    <w:rsid w:val="002577D9"/>
    <w:rsid w:val="002609CB"/>
    <w:rsid w:val="00260A50"/>
    <w:rsid w:val="00260AA7"/>
    <w:rsid w:val="00260B17"/>
    <w:rsid w:val="00260FA2"/>
    <w:rsid w:val="00261155"/>
    <w:rsid w:val="00261629"/>
    <w:rsid w:val="00261716"/>
    <w:rsid w:val="002618D7"/>
    <w:rsid w:val="002619B7"/>
    <w:rsid w:val="00262756"/>
    <w:rsid w:val="002629F8"/>
    <w:rsid w:val="00262E02"/>
    <w:rsid w:val="00262ED5"/>
    <w:rsid w:val="0026338E"/>
    <w:rsid w:val="00263D17"/>
    <w:rsid w:val="0026424A"/>
    <w:rsid w:val="0026432D"/>
    <w:rsid w:val="00264888"/>
    <w:rsid w:val="00264998"/>
    <w:rsid w:val="00264AD8"/>
    <w:rsid w:val="00264BF6"/>
    <w:rsid w:val="00264FC2"/>
    <w:rsid w:val="0026512F"/>
    <w:rsid w:val="00265B27"/>
    <w:rsid w:val="00265CBA"/>
    <w:rsid w:val="002665A9"/>
    <w:rsid w:val="00267F1D"/>
    <w:rsid w:val="00270302"/>
    <w:rsid w:val="0027077E"/>
    <w:rsid w:val="00271D36"/>
    <w:rsid w:val="00273298"/>
    <w:rsid w:val="00273A96"/>
    <w:rsid w:val="00273B50"/>
    <w:rsid w:val="002742C4"/>
    <w:rsid w:val="002745DB"/>
    <w:rsid w:val="0027508C"/>
    <w:rsid w:val="00276FED"/>
    <w:rsid w:val="002777C5"/>
    <w:rsid w:val="00277882"/>
    <w:rsid w:val="002778D9"/>
    <w:rsid w:val="0028076A"/>
    <w:rsid w:val="00280853"/>
    <w:rsid w:val="0028110A"/>
    <w:rsid w:val="00281322"/>
    <w:rsid w:val="00281CCB"/>
    <w:rsid w:val="002821F0"/>
    <w:rsid w:val="00282246"/>
    <w:rsid w:val="00282FE2"/>
    <w:rsid w:val="002834AF"/>
    <w:rsid w:val="002835CC"/>
    <w:rsid w:val="002835DB"/>
    <w:rsid w:val="00283803"/>
    <w:rsid w:val="00284741"/>
    <w:rsid w:val="002849E7"/>
    <w:rsid w:val="00284C9D"/>
    <w:rsid w:val="00284EFF"/>
    <w:rsid w:val="0028634F"/>
    <w:rsid w:val="002867C2"/>
    <w:rsid w:val="00286B68"/>
    <w:rsid w:val="0029033E"/>
    <w:rsid w:val="0029035F"/>
    <w:rsid w:val="002903C9"/>
    <w:rsid w:val="00290A31"/>
    <w:rsid w:val="0029184E"/>
    <w:rsid w:val="00291917"/>
    <w:rsid w:val="00291DE3"/>
    <w:rsid w:val="00292890"/>
    <w:rsid w:val="00292D71"/>
    <w:rsid w:val="00292E85"/>
    <w:rsid w:val="00293364"/>
    <w:rsid w:val="002939E0"/>
    <w:rsid w:val="00294543"/>
    <w:rsid w:val="0029454F"/>
    <w:rsid w:val="002959A6"/>
    <w:rsid w:val="002967A0"/>
    <w:rsid w:val="00296FB1"/>
    <w:rsid w:val="0029743B"/>
    <w:rsid w:val="002A0926"/>
    <w:rsid w:val="002A0FD7"/>
    <w:rsid w:val="002A15F4"/>
    <w:rsid w:val="002A2867"/>
    <w:rsid w:val="002A314E"/>
    <w:rsid w:val="002A33D8"/>
    <w:rsid w:val="002A377F"/>
    <w:rsid w:val="002A5126"/>
    <w:rsid w:val="002A534A"/>
    <w:rsid w:val="002A5F63"/>
    <w:rsid w:val="002A6728"/>
    <w:rsid w:val="002A68DD"/>
    <w:rsid w:val="002A721B"/>
    <w:rsid w:val="002A73E0"/>
    <w:rsid w:val="002A7522"/>
    <w:rsid w:val="002A78B0"/>
    <w:rsid w:val="002B057E"/>
    <w:rsid w:val="002B0581"/>
    <w:rsid w:val="002B0676"/>
    <w:rsid w:val="002B0E1B"/>
    <w:rsid w:val="002B1AB3"/>
    <w:rsid w:val="002B29BF"/>
    <w:rsid w:val="002B33A8"/>
    <w:rsid w:val="002B3438"/>
    <w:rsid w:val="002B3847"/>
    <w:rsid w:val="002B39CF"/>
    <w:rsid w:val="002B3A5A"/>
    <w:rsid w:val="002B4104"/>
    <w:rsid w:val="002B412E"/>
    <w:rsid w:val="002B42D8"/>
    <w:rsid w:val="002B4370"/>
    <w:rsid w:val="002B4393"/>
    <w:rsid w:val="002B49FE"/>
    <w:rsid w:val="002B4D69"/>
    <w:rsid w:val="002B5404"/>
    <w:rsid w:val="002B54EE"/>
    <w:rsid w:val="002B5F50"/>
    <w:rsid w:val="002B6018"/>
    <w:rsid w:val="002B660F"/>
    <w:rsid w:val="002B7341"/>
    <w:rsid w:val="002B77B3"/>
    <w:rsid w:val="002B7AE5"/>
    <w:rsid w:val="002B7B92"/>
    <w:rsid w:val="002C11B5"/>
    <w:rsid w:val="002C1E79"/>
    <w:rsid w:val="002C1EF3"/>
    <w:rsid w:val="002C228C"/>
    <w:rsid w:val="002C2648"/>
    <w:rsid w:val="002C2CEA"/>
    <w:rsid w:val="002C2E3D"/>
    <w:rsid w:val="002C3C48"/>
    <w:rsid w:val="002C3DB8"/>
    <w:rsid w:val="002C3FEA"/>
    <w:rsid w:val="002C463D"/>
    <w:rsid w:val="002C482F"/>
    <w:rsid w:val="002C4BFF"/>
    <w:rsid w:val="002C563C"/>
    <w:rsid w:val="002C63B1"/>
    <w:rsid w:val="002C6CA8"/>
    <w:rsid w:val="002C6D6A"/>
    <w:rsid w:val="002C74C9"/>
    <w:rsid w:val="002C759B"/>
    <w:rsid w:val="002C766D"/>
    <w:rsid w:val="002C7693"/>
    <w:rsid w:val="002C7978"/>
    <w:rsid w:val="002C79A3"/>
    <w:rsid w:val="002C7CD8"/>
    <w:rsid w:val="002C7FF5"/>
    <w:rsid w:val="002D0F22"/>
    <w:rsid w:val="002D13B7"/>
    <w:rsid w:val="002D287E"/>
    <w:rsid w:val="002D3188"/>
    <w:rsid w:val="002D330C"/>
    <w:rsid w:val="002D43C9"/>
    <w:rsid w:val="002D4551"/>
    <w:rsid w:val="002D4E26"/>
    <w:rsid w:val="002D4FE9"/>
    <w:rsid w:val="002D5703"/>
    <w:rsid w:val="002D5733"/>
    <w:rsid w:val="002D583B"/>
    <w:rsid w:val="002D5D51"/>
    <w:rsid w:val="002D6058"/>
    <w:rsid w:val="002D66EA"/>
    <w:rsid w:val="002D67EC"/>
    <w:rsid w:val="002D72EE"/>
    <w:rsid w:val="002D73BF"/>
    <w:rsid w:val="002D7448"/>
    <w:rsid w:val="002D77AD"/>
    <w:rsid w:val="002E1CE9"/>
    <w:rsid w:val="002E252D"/>
    <w:rsid w:val="002E2852"/>
    <w:rsid w:val="002E30E7"/>
    <w:rsid w:val="002E3B1F"/>
    <w:rsid w:val="002E472F"/>
    <w:rsid w:val="002E47AA"/>
    <w:rsid w:val="002E6FA1"/>
    <w:rsid w:val="002E75AF"/>
    <w:rsid w:val="002E77A3"/>
    <w:rsid w:val="002E7DAA"/>
    <w:rsid w:val="002F00FD"/>
    <w:rsid w:val="002F04FF"/>
    <w:rsid w:val="002F08C6"/>
    <w:rsid w:val="002F0B7F"/>
    <w:rsid w:val="002F129A"/>
    <w:rsid w:val="002F1C07"/>
    <w:rsid w:val="002F1F69"/>
    <w:rsid w:val="002F23AC"/>
    <w:rsid w:val="002F2AB3"/>
    <w:rsid w:val="002F3644"/>
    <w:rsid w:val="002F3751"/>
    <w:rsid w:val="002F3E70"/>
    <w:rsid w:val="002F449B"/>
    <w:rsid w:val="002F44F3"/>
    <w:rsid w:val="002F45BE"/>
    <w:rsid w:val="002F5BE4"/>
    <w:rsid w:val="002F62F9"/>
    <w:rsid w:val="002F6370"/>
    <w:rsid w:val="002F6D7B"/>
    <w:rsid w:val="002F7697"/>
    <w:rsid w:val="002F7A1B"/>
    <w:rsid w:val="002F7C59"/>
    <w:rsid w:val="002F7EC5"/>
    <w:rsid w:val="00300CE3"/>
    <w:rsid w:val="003010A4"/>
    <w:rsid w:val="00301742"/>
    <w:rsid w:val="00301F40"/>
    <w:rsid w:val="00302306"/>
    <w:rsid w:val="003024B3"/>
    <w:rsid w:val="0030269F"/>
    <w:rsid w:val="0030292F"/>
    <w:rsid w:val="0030331F"/>
    <w:rsid w:val="00303571"/>
    <w:rsid w:val="00305186"/>
    <w:rsid w:val="00306016"/>
    <w:rsid w:val="0030652B"/>
    <w:rsid w:val="00306CB9"/>
    <w:rsid w:val="003072FE"/>
    <w:rsid w:val="00307750"/>
    <w:rsid w:val="00307E65"/>
    <w:rsid w:val="00310525"/>
    <w:rsid w:val="00310542"/>
    <w:rsid w:val="00310AB2"/>
    <w:rsid w:val="00311039"/>
    <w:rsid w:val="003111FC"/>
    <w:rsid w:val="0031140D"/>
    <w:rsid w:val="003118D5"/>
    <w:rsid w:val="00311955"/>
    <w:rsid w:val="00311B37"/>
    <w:rsid w:val="00311FFB"/>
    <w:rsid w:val="003121EE"/>
    <w:rsid w:val="00312380"/>
    <w:rsid w:val="00312CD5"/>
    <w:rsid w:val="003140E0"/>
    <w:rsid w:val="00314132"/>
    <w:rsid w:val="003153FB"/>
    <w:rsid w:val="003155F2"/>
    <w:rsid w:val="0031569F"/>
    <w:rsid w:val="0031664A"/>
    <w:rsid w:val="00317018"/>
    <w:rsid w:val="003171A0"/>
    <w:rsid w:val="003177E1"/>
    <w:rsid w:val="00317E43"/>
    <w:rsid w:val="00320410"/>
    <w:rsid w:val="0032050E"/>
    <w:rsid w:val="00320551"/>
    <w:rsid w:val="003206AE"/>
    <w:rsid w:val="00320C96"/>
    <w:rsid w:val="00320EF4"/>
    <w:rsid w:val="00321B58"/>
    <w:rsid w:val="00322011"/>
    <w:rsid w:val="0032227A"/>
    <w:rsid w:val="003232DF"/>
    <w:rsid w:val="00323607"/>
    <w:rsid w:val="00323862"/>
    <w:rsid w:val="0032393F"/>
    <w:rsid w:val="003240D3"/>
    <w:rsid w:val="003249C6"/>
    <w:rsid w:val="003251C1"/>
    <w:rsid w:val="00325A29"/>
    <w:rsid w:val="00325D08"/>
    <w:rsid w:val="0032703D"/>
    <w:rsid w:val="003276F2"/>
    <w:rsid w:val="00327CFA"/>
    <w:rsid w:val="00330649"/>
    <w:rsid w:val="003306D8"/>
    <w:rsid w:val="00330B44"/>
    <w:rsid w:val="003311FC"/>
    <w:rsid w:val="003319AB"/>
    <w:rsid w:val="00333130"/>
    <w:rsid w:val="00333924"/>
    <w:rsid w:val="00333CAA"/>
    <w:rsid w:val="0033532C"/>
    <w:rsid w:val="003356D1"/>
    <w:rsid w:val="00335B65"/>
    <w:rsid w:val="00335EF8"/>
    <w:rsid w:val="003366CC"/>
    <w:rsid w:val="003403A1"/>
    <w:rsid w:val="00341023"/>
    <w:rsid w:val="003410E8"/>
    <w:rsid w:val="003412D4"/>
    <w:rsid w:val="00341695"/>
    <w:rsid w:val="0034184E"/>
    <w:rsid w:val="003419D3"/>
    <w:rsid w:val="003421A8"/>
    <w:rsid w:val="00342C8A"/>
    <w:rsid w:val="00342D82"/>
    <w:rsid w:val="00343934"/>
    <w:rsid w:val="003448E8"/>
    <w:rsid w:val="00345E6C"/>
    <w:rsid w:val="003465B8"/>
    <w:rsid w:val="00346747"/>
    <w:rsid w:val="00346A8D"/>
    <w:rsid w:val="00347A65"/>
    <w:rsid w:val="00347E75"/>
    <w:rsid w:val="003515BD"/>
    <w:rsid w:val="00351A80"/>
    <w:rsid w:val="00352737"/>
    <w:rsid w:val="00352B21"/>
    <w:rsid w:val="0035335A"/>
    <w:rsid w:val="00353D6E"/>
    <w:rsid w:val="00354DBC"/>
    <w:rsid w:val="00354E12"/>
    <w:rsid w:val="00355386"/>
    <w:rsid w:val="00355E88"/>
    <w:rsid w:val="00355F75"/>
    <w:rsid w:val="003564D9"/>
    <w:rsid w:val="00356934"/>
    <w:rsid w:val="00356B14"/>
    <w:rsid w:val="00356BA9"/>
    <w:rsid w:val="0035785C"/>
    <w:rsid w:val="00357E46"/>
    <w:rsid w:val="00357FC2"/>
    <w:rsid w:val="00360BA8"/>
    <w:rsid w:val="0036148D"/>
    <w:rsid w:val="003618AE"/>
    <w:rsid w:val="00361CEB"/>
    <w:rsid w:val="00362998"/>
    <w:rsid w:val="00362F63"/>
    <w:rsid w:val="003643AF"/>
    <w:rsid w:val="00364605"/>
    <w:rsid w:val="00364C37"/>
    <w:rsid w:val="003651F6"/>
    <w:rsid w:val="00365611"/>
    <w:rsid w:val="00365642"/>
    <w:rsid w:val="00365D08"/>
    <w:rsid w:val="00366909"/>
    <w:rsid w:val="00367DA4"/>
    <w:rsid w:val="00367F80"/>
    <w:rsid w:val="00367FFA"/>
    <w:rsid w:val="00370244"/>
    <w:rsid w:val="003704C9"/>
    <w:rsid w:val="00370C29"/>
    <w:rsid w:val="00370D73"/>
    <w:rsid w:val="00370FEF"/>
    <w:rsid w:val="00371489"/>
    <w:rsid w:val="00371B5A"/>
    <w:rsid w:val="00371C26"/>
    <w:rsid w:val="00371FA9"/>
    <w:rsid w:val="00372516"/>
    <w:rsid w:val="00372596"/>
    <w:rsid w:val="00372861"/>
    <w:rsid w:val="00373C8D"/>
    <w:rsid w:val="003741AB"/>
    <w:rsid w:val="003742BA"/>
    <w:rsid w:val="003746EE"/>
    <w:rsid w:val="00374865"/>
    <w:rsid w:val="00374D2C"/>
    <w:rsid w:val="00374EEE"/>
    <w:rsid w:val="0037503A"/>
    <w:rsid w:val="00376208"/>
    <w:rsid w:val="00377689"/>
    <w:rsid w:val="003779DB"/>
    <w:rsid w:val="003810B1"/>
    <w:rsid w:val="0038136A"/>
    <w:rsid w:val="003816F3"/>
    <w:rsid w:val="00381E72"/>
    <w:rsid w:val="00381EC9"/>
    <w:rsid w:val="00382682"/>
    <w:rsid w:val="00382E87"/>
    <w:rsid w:val="00382F56"/>
    <w:rsid w:val="00383993"/>
    <w:rsid w:val="00383DC6"/>
    <w:rsid w:val="003841CB"/>
    <w:rsid w:val="00384AB0"/>
    <w:rsid w:val="00384DB9"/>
    <w:rsid w:val="00384E6E"/>
    <w:rsid w:val="003852EE"/>
    <w:rsid w:val="00385A4D"/>
    <w:rsid w:val="003860C2"/>
    <w:rsid w:val="003866D6"/>
    <w:rsid w:val="00386847"/>
    <w:rsid w:val="003873C2"/>
    <w:rsid w:val="0038787D"/>
    <w:rsid w:val="00387A1B"/>
    <w:rsid w:val="00387B41"/>
    <w:rsid w:val="003901CC"/>
    <w:rsid w:val="00390D19"/>
    <w:rsid w:val="00390EC1"/>
    <w:rsid w:val="00391AE3"/>
    <w:rsid w:val="00391B05"/>
    <w:rsid w:val="00392A7D"/>
    <w:rsid w:val="00393863"/>
    <w:rsid w:val="003940B1"/>
    <w:rsid w:val="0039435F"/>
    <w:rsid w:val="003944AF"/>
    <w:rsid w:val="00394691"/>
    <w:rsid w:val="00395445"/>
    <w:rsid w:val="00395649"/>
    <w:rsid w:val="00395716"/>
    <w:rsid w:val="00395C99"/>
    <w:rsid w:val="00397F41"/>
    <w:rsid w:val="003A049B"/>
    <w:rsid w:val="003A07AE"/>
    <w:rsid w:val="003A07F3"/>
    <w:rsid w:val="003A0DE3"/>
    <w:rsid w:val="003A0F2F"/>
    <w:rsid w:val="003A1287"/>
    <w:rsid w:val="003A1498"/>
    <w:rsid w:val="003A1B92"/>
    <w:rsid w:val="003A2A6A"/>
    <w:rsid w:val="003A2BAD"/>
    <w:rsid w:val="003A3179"/>
    <w:rsid w:val="003A3669"/>
    <w:rsid w:val="003A37D6"/>
    <w:rsid w:val="003A5E31"/>
    <w:rsid w:val="003A5F55"/>
    <w:rsid w:val="003A6F04"/>
    <w:rsid w:val="003A7801"/>
    <w:rsid w:val="003B03D0"/>
    <w:rsid w:val="003B14A8"/>
    <w:rsid w:val="003B17FD"/>
    <w:rsid w:val="003B2098"/>
    <w:rsid w:val="003B2651"/>
    <w:rsid w:val="003B38AE"/>
    <w:rsid w:val="003B3FD0"/>
    <w:rsid w:val="003B465F"/>
    <w:rsid w:val="003B4A8C"/>
    <w:rsid w:val="003B4E9C"/>
    <w:rsid w:val="003B641A"/>
    <w:rsid w:val="003B6AF0"/>
    <w:rsid w:val="003B6EC3"/>
    <w:rsid w:val="003B7311"/>
    <w:rsid w:val="003B74CB"/>
    <w:rsid w:val="003B7C13"/>
    <w:rsid w:val="003C042F"/>
    <w:rsid w:val="003C1AA8"/>
    <w:rsid w:val="003C1FBC"/>
    <w:rsid w:val="003C2284"/>
    <w:rsid w:val="003C2BEE"/>
    <w:rsid w:val="003C2D1F"/>
    <w:rsid w:val="003C4BF6"/>
    <w:rsid w:val="003C5DBA"/>
    <w:rsid w:val="003C5F80"/>
    <w:rsid w:val="003C600A"/>
    <w:rsid w:val="003C660E"/>
    <w:rsid w:val="003C68EF"/>
    <w:rsid w:val="003C6C36"/>
    <w:rsid w:val="003C74AD"/>
    <w:rsid w:val="003C7C7C"/>
    <w:rsid w:val="003D079C"/>
    <w:rsid w:val="003D1705"/>
    <w:rsid w:val="003D192B"/>
    <w:rsid w:val="003D1CF4"/>
    <w:rsid w:val="003D2424"/>
    <w:rsid w:val="003D2991"/>
    <w:rsid w:val="003D35EB"/>
    <w:rsid w:val="003D3635"/>
    <w:rsid w:val="003D4241"/>
    <w:rsid w:val="003D449C"/>
    <w:rsid w:val="003D4544"/>
    <w:rsid w:val="003D53C7"/>
    <w:rsid w:val="003D5437"/>
    <w:rsid w:val="003D6131"/>
    <w:rsid w:val="003D7411"/>
    <w:rsid w:val="003D74E7"/>
    <w:rsid w:val="003D763A"/>
    <w:rsid w:val="003E0BC7"/>
    <w:rsid w:val="003E14CD"/>
    <w:rsid w:val="003E1F4E"/>
    <w:rsid w:val="003E2DA6"/>
    <w:rsid w:val="003E43D7"/>
    <w:rsid w:val="003E4B74"/>
    <w:rsid w:val="003E4C8A"/>
    <w:rsid w:val="003E533B"/>
    <w:rsid w:val="003E5569"/>
    <w:rsid w:val="003E5609"/>
    <w:rsid w:val="003E651E"/>
    <w:rsid w:val="003E662C"/>
    <w:rsid w:val="003E7023"/>
    <w:rsid w:val="003E71A4"/>
    <w:rsid w:val="003E78C6"/>
    <w:rsid w:val="003E78CF"/>
    <w:rsid w:val="003F06C4"/>
    <w:rsid w:val="003F1636"/>
    <w:rsid w:val="003F17B3"/>
    <w:rsid w:val="003F1DE0"/>
    <w:rsid w:val="003F2112"/>
    <w:rsid w:val="003F25D7"/>
    <w:rsid w:val="003F26E6"/>
    <w:rsid w:val="003F2B8F"/>
    <w:rsid w:val="003F2D3A"/>
    <w:rsid w:val="003F4562"/>
    <w:rsid w:val="003F46EC"/>
    <w:rsid w:val="003F4B7D"/>
    <w:rsid w:val="003F4F8C"/>
    <w:rsid w:val="003F5198"/>
    <w:rsid w:val="003F5362"/>
    <w:rsid w:val="003F53E1"/>
    <w:rsid w:val="003F5A30"/>
    <w:rsid w:val="003F5DFE"/>
    <w:rsid w:val="003F6045"/>
    <w:rsid w:val="003F6C0E"/>
    <w:rsid w:val="003F7081"/>
    <w:rsid w:val="003F737D"/>
    <w:rsid w:val="003F7E5D"/>
    <w:rsid w:val="00400192"/>
    <w:rsid w:val="00400514"/>
    <w:rsid w:val="0040088B"/>
    <w:rsid w:val="00400E5F"/>
    <w:rsid w:val="0040126F"/>
    <w:rsid w:val="00401E3C"/>
    <w:rsid w:val="004030E3"/>
    <w:rsid w:val="00403503"/>
    <w:rsid w:val="00404410"/>
    <w:rsid w:val="00404508"/>
    <w:rsid w:val="00404808"/>
    <w:rsid w:val="00404DC0"/>
    <w:rsid w:val="00404FC5"/>
    <w:rsid w:val="004052AA"/>
    <w:rsid w:val="00405401"/>
    <w:rsid w:val="004057CF"/>
    <w:rsid w:val="00405845"/>
    <w:rsid w:val="00406632"/>
    <w:rsid w:val="00406A5A"/>
    <w:rsid w:val="0040781A"/>
    <w:rsid w:val="00407C6E"/>
    <w:rsid w:val="00410E1E"/>
    <w:rsid w:val="0041171D"/>
    <w:rsid w:val="00411D7B"/>
    <w:rsid w:val="00412477"/>
    <w:rsid w:val="00412BCF"/>
    <w:rsid w:val="00412EA7"/>
    <w:rsid w:val="0041363E"/>
    <w:rsid w:val="00413A0E"/>
    <w:rsid w:val="00413C5B"/>
    <w:rsid w:val="00414A05"/>
    <w:rsid w:val="004155CF"/>
    <w:rsid w:val="00415F61"/>
    <w:rsid w:val="00416679"/>
    <w:rsid w:val="004177A1"/>
    <w:rsid w:val="004202CE"/>
    <w:rsid w:val="004203EE"/>
    <w:rsid w:val="0042058F"/>
    <w:rsid w:val="004205BC"/>
    <w:rsid w:val="00420675"/>
    <w:rsid w:val="004209F6"/>
    <w:rsid w:val="00420A94"/>
    <w:rsid w:val="00420AAB"/>
    <w:rsid w:val="00420B8B"/>
    <w:rsid w:val="004214EE"/>
    <w:rsid w:val="004215E4"/>
    <w:rsid w:val="004217BC"/>
    <w:rsid w:val="00421A38"/>
    <w:rsid w:val="004220DB"/>
    <w:rsid w:val="004226B4"/>
    <w:rsid w:val="004229AD"/>
    <w:rsid w:val="00422B9D"/>
    <w:rsid w:val="0042318E"/>
    <w:rsid w:val="00423E47"/>
    <w:rsid w:val="004248FF"/>
    <w:rsid w:val="004251E1"/>
    <w:rsid w:val="00425448"/>
    <w:rsid w:val="00425734"/>
    <w:rsid w:val="00427D58"/>
    <w:rsid w:val="004309A1"/>
    <w:rsid w:val="004311BB"/>
    <w:rsid w:val="004312CD"/>
    <w:rsid w:val="00431653"/>
    <w:rsid w:val="0043184D"/>
    <w:rsid w:val="00431FCF"/>
    <w:rsid w:val="0043252D"/>
    <w:rsid w:val="00432EBA"/>
    <w:rsid w:val="00433372"/>
    <w:rsid w:val="004335DF"/>
    <w:rsid w:val="00433C87"/>
    <w:rsid w:val="00433EB1"/>
    <w:rsid w:val="00436EFC"/>
    <w:rsid w:val="00437539"/>
    <w:rsid w:val="004377FE"/>
    <w:rsid w:val="00437FCF"/>
    <w:rsid w:val="00440AC4"/>
    <w:rsid w:val="00441079"/>
    <w:rsid w:val="0044196D"/>
    <w:rsid w:val="00441AB6"/>
    <w:rsid w:val="00441EF3"/>
    <w:rsid w:val="004422CF"/>
    <w:rsid w:val="004422DC"/>
    <w:rsid w:val="004424D3"/>
    <w:rsid w:val="004435CB"/>
    <w:rsid w:val="00443AA3"/>
    <w:rsid w:val="004440D6"/>
    <w:rsid w:val="004441BB"/>
    <w:rsid w:val="0044491B"/>
    <w:rsid w:val="00444D71"/>
    <w:rsid w:val="00444E82"/>
    <w:rsid w:val="00445382"/>
    <w:rsid w:val="00445399"/>
    <w:rsid w:val="0044547E"/>
    <w:rsid w:val="00445D75"/>
    <w:rsid w:val="00446550"/>
    <w:rsid w:val="0044687F"/>
    <w:rsid w:val="004468AF"/>
    <w:rsid w:val="00447239"/>
    <w:rsid w:val="0045006A"/>
    <w:rsid w:val="004500A5"/>
    <w:rsid w:val="004507FE"/>
    <w:rsid w:val="004515EA"/>
    <w:rsid w:val="004519E3"/>
    <w:rsid w:val="00451AF2"/>
    <w:rsid w:val="00451B26"/>
    <w:rsid w:val="004527AB"/>
    <w:rsid w:val="00452801"/>
    <w:rsid w:val="00453132"/>
    <w:rsid w:val="00453470"/>
    <w:rsid w:val="0045401C"/>
    <w:rsid w:val="004549C6"/>
    <w:rsid w:val="004549EA"/>
    <w:rsid w:val="00455282"/>
    <w:rsid w:val="00455F2C"/>
    <w:rsid w:val="00456674"/>
    <w:rsid w:val="0045669F"/>
    <w:rsid w:val="00456B47"/>
    <w:rsid w:val="00457D80"/>
    <w:rsid w:val="00457E17"/>
    <w:rsid w:val="004606F3"/>
    <w:rsid w:val="00460D91"/>
    <w:rsid w:val="00461373"/>
    <w:rsid w:val="004619A5"/>
    <w:rsid w:val="00461B34"/>
    <w:rsid w:val="00461D0E"/>
    <w:rsid w:val="00461DC8"/>
    <w:rsid w:val="00462840"/>
    <w:rsid w:val="0046293A"/>
    <w:rsid w:val="004630E8"/>
    <w:rsid w:val="0046312C"/>
    <w:rsid w:val="00463302"/>
    <w:rsid w:val="00463349"/>
    <w:rsid w:val="00464F95"/>
    <w:rsid w:val="00464FE2"/>
    <w:rsid w:val="00465005"/>
    <w:rsid w:val="00465200"/>
    <w:rsid w:val="00465486"/>
    <w:rsid w:val="00465525"/>
    <w:rsid w:val="004657EE"/>
    <w:rsid w:val="00465F56"/>
    <w:rsid w:val="00466288"/>
    <w:rsid w:val="00466698"/>
    <w:rsid w:val="0046676A"/>
    <w:rsid w:val="004678BC"/>
    <w:rsid w:val="004679F1"/>
    <w:rsid w:val="00470140"/>
    <w:rsid w:val="004705AC"/>
    <w:rsid w:val="00471C57"/>
    <w:rsid w:val="00471CD0"/>
    <w:rsid w:val="00471D8B"/>
    <w:rsid w:val="00471DDF"/>
    <w:rsid w:val="004721FB"/>
    <w:rsid w:val="00472765"/>
    <w:rsid w:val="00474D94"/>
    <w:rsid w:val="0047545B"/>
    <w:rsid w:val="004754A6"/>
    <w:rsid w:val="00475ACB"/>
    <w:rsid w:val="0047624B"/>
    <w:rsid w:val="00476BC1"/>
    <w:rsid w:val="00477726"/>
    <w:rsid w:val="00477B00"/>
    <w:rsid w:val="0048081D"/>
    <w:rsid w:val="00480D2F"/>
    <w:rsid w:val="00481E4E"/>
    <w:rsid w:val="00482876"/>
    <w:rsid w:val="00482CD0"/>
    <w:rsid w:val="0048342D"/>
    <w:rsid w:val="00483584"/>
    <w:rsid w:val="00483A15"/>
    <w:rsid w:val="0048496E"/>
    <w:rsid w:val="00484CDC"/>
    <w:rsid w:val="004850E3"/>
    <w:rsid w:val="004857EB"/>
    <w:rsid w:val="00485BEF"/>
    <w:rsid w:val="00485F8B"/>
    <w:rsid w:val="00486600"/>
    <w:rsid w:val="00486EC1"/>
    <w:rsid w:val="0048792F"/>
    <w:rsid w:val="00487A42"/>
    <w:rsid w:val="00487DEB"/>
    <w:rsid w:val="00490327"/>
    <w:rsid w:val="004903D3"/>
    <w:rsid w:val="00490AC3"/>
    <w:rsid w:val="00491926"/>
    <w:rsid w:val="00492986"/>
    <w:rsid w:val="004937DE"/>
    <w:rsid w:val="00494CF3"/>
    <w:rsid w:val="00494F22"/>
    <w:rsid w:val="0049514C"/>
    <w:rsid w:val="0049572E"/>
    <w:rsid w:val="0049632C"/>
    <w:rsid w:val="00496B05"/>
    <w:rsid w:val="00496C71"/>
    <w:rsid w:val="00496E31"/>
    <w:rsid w:val="00497361"/>
    <w:rsid w:val="0049799D"/>
    <w:rsid w:val="004A01C4"/>
    <w:rsid w:val="004A0CFD"/>
    <w:rsid w:val="004A120D"/>
    <w:rsid w:val="004A2311"/>
    <w:rsid w:val="004A25B4"/>
    <w:rsid w:val="004A26F9"/>
    <w:rsid w:val="004A2B3F"/>
    <w:rsid w:val="004A2CA3"/>
    <w:rsid w:val="004A35AA"/>
    <w:rsid w:val="004A3710"/>
    <w:rsid w:val="004A39A4"/>
    <w:rsid w:val="004A4358"/>
    <w:rsid w:val="004A563C"/>
    <w:rsid w:val="004A5CFA"/>
    <w:rsid w:val="004A635A"/>
    <w:rsid w:val="004A7C9D"/>
    <w:rsid w:val="004B0E00"/>
    <w:rsid w:val="004B0FC6"/>
    <w:rsid w:val="004B174A"/>
    <w:rsid w:val="004B1AEE"/>
    <w:rsid w:val="004B2119"/>
    <w:rsid w:val="004B2C12"/>
    <w:rsid w:val="004B32AA"/>
    <w:rsid w:val="004B4352"/>
    <w:rsid w:val="004B46E2"/>
    <w:rsid w:val="004B4884"/>
    <w:rsid w:val="004B488A"/>
    <w:rsid w:val="004B4B15"/>
    <w:rsid w:val="004B5A7F"/>
    <w:rsid w:val="004B60C9"/>
    <w:rsid w:val="004B72E0"/>
    <w:rsid w:val="004B75E6"/>
    <w:rsid w:val="004B7999"/>
    <w:rsid w:val="004C0CE7"/>
    <w:rsid w:val="004C0D96"/>
    <w:rsid w:val="004C3116"/>
    <w:rsid w:val="004C593C"/>
    <w:rsid w:val="004C5A72"/>
    <w:rsid w:val="004C5FC0"/>
    <w:rsid w:val="004C6188"/>
    <w:rsid w:val="004C736A"/>
    <w:rsid w:val="004D0020"/>
    <w:rsid w:val="004D03FD"/>
    <w:rsid w:val="004D0CB7"/>
    <w:rsid w:val="004D0D20"/>
    <w:rsid w:val="004D13D1"/>
    <w:rsid w:val="004D1656"/>
    <w:rsid w:val="004D2728"/>
    <w:rsid w:val="004D2E5A"/>
    <w:rsid w:val="004D3047"/>
    <w:rsid w:val="004D376B"/>
    <w:rsid w:val="004D418C"/>
    <w:rsid w:val="004D43C5"/>
    <w:rsid w:val="004D452B"/>
    <w:rsid w:val="004D47AF"/>
    <w:rsid w:val="004D4AB1"/>
    <w:rsid w:val="004D4D46"/>
    <w:rsid w:val="004D55FB"/>
    <w:rsid w:val="004D5C01"/>
    <w:rsid w:val="004D5FD0"/>
    <w:rsid w:val="004D6347"/>
    <w:rsid w:val="004D7424"/>
    <w:rsid w:val="004D76BD"/>
    <w:rsid w:val="004D79B9"/>
    <w:rsid w:val="004D7B7B"/>
    <w:rsid w:val="004D7ED7"/>
    <w:rsid w:val="004D7F99"/>
    <w:rsid w:val="004E1353"/>
    <w:rsid w:val="004E1BCA"/>
    <w:rsid w:val="004E1F2B"/>
    <w:rsid w:val="004E2A1B"/>
    <w:rsid w:val="004E3531"/>
    <w:rsid w:val="004E3B78"/>
    <w:rsid w:val="004E5794"/>
    <w:rsid w:val="004E5854"/>
    <w:rsid w:val="004E767E"/>
    <w:rsid w:val="004F0755"/>
    <w:rsid w:val="004F14A0"/>
    <w:rsid w:val="004F1897"/>
    <w:rsid w:val="004F1D8B"/>
    <w:rsid w:val="004F2391"/>
    <w:rsid w:val="004F23DC"/>
    <w:rsid w:val="004F2830"/>
    <w:rsid w:val="004F298F"/>
    <w:rsid w:val="004F31CF"/>
    <w:rsid w:val="004F372A"/>
    <w:rsid w:val="004F3917"/>
    <w:rsid w:val="004F3F4B"/>
    <w:rsid w:val="004F5FC9"/>
    <w:rsid w:val="004F6017"/>
    <w:rsid w:val="004F719A"/>
    <w:rsid w:val="004F7283"/>
    <w:rsid w:val="004F74B8"/>
    <w:rsid w:val="004F7EE6"/>
    <w:rsid w:val="004F7FFA"/>
    <w:rsid w:val="00500124"/>
    <w:rsid w:val="00500489"/>
    <w:rsid w:val="005019C3"/>
    <w:rsid w:val="005019EA"/>
    <w:rsid w:val="005026EC"/>
    <w:rsid w:val="00502706"/>
    <w:rsid w:val="00502895"/>
    <w:rsid w:val="00503060"/>
    <w:rsid w:val="005038E3"/>
    <w:rsid w:val="00503A3F"/>
    <w:rsid w:val="005040A0"/>
    <w:rsid w:val="005041DD"/>
    <w:rsid w:val="00504247"/>
    <w:rsid w:val="005046A6"/>
    <w:rsid w:val="005048CB"/>
    <w:rsid w:val="005062B4"/>
    <w:rsid w:val="0050747A"/>
    <w:rsid w:val="00507F5E"/>
    <w:rsid w:val="00510706"/>
    <w:rsid w:val="00510791"/>
    <w:rsid w:val="005111C9"/>
    <w:rsid w:val="00511640"/>
    <w:rsid w:val="005123A3"/>
    <w:rsid w:val="00512D9E"/>
    <w:rsid w:val="00513096"/>
    <w:rsid w:val="00513855"/>
    <w:rsid w:val="005138FA"/>
    <w:rsid w:val="00513D99"/>
    <w:rsid w:val="00513DF9"/>
    <w:rsid w:val="00513F72"/>
    <w:rsid w:val="00514016"/>
    <w:rsid w:val="00514271"/>
    <w:rsid w:val="0051468D"/>
    <w:rsid w:val="00514989"/>
    <w:rsid w:val="00515575"/>
    <w:rsid w:val="0051595F"/>
    <w:rsid w:val="00515E84"/>
    <w:rsid w:val="0051619B"/>
    <w:rsid w:val="00516E77"/>
    <w:rsid w:val="00517300"/>
    <w:rsid w:val="005205E5"/>
    <w:rsid w:val="005236E6"/>
    <w:rsid w:val="00523738"/>
    <w:rsid w:val="00523BB5"/>
    <w:rsid w:val="00523BD9"/>
    <w:rsid w:val="00524975"/>
    <w:rsid w:val="005249F1"/>
    <w:rsid w:val="00524BCC"/>
    <w:rsid w:val="0052514A"/>
    <w:rsid w:val="005254D5"/>
    <w:rsid w:val="00525C7F"/>
    <w:rsid w:val="005267DA"/>
    <w:rsid w:val="00526D77"/>
    <w:rsid w:val="005271DA"/>
    <w:rsid w:val="005302A6"/>
    <w:rsid w:val="0053118B"/>
    <w:rsid w:val="005315A0"/>
    <w:rsid w:val="00531D29"/>
    <w:rsid w:val="00533639"/>
    <w:rsid w:val="005337A4"/>
    <w:rsid w:val="00534810"/>
    <w:rsid w:val="00534D56"/>
    <w:rsid w:val="00536433"/>
    <w:rsid w:val="005369D0"/>
    <w:rsid w:val="0053724F"/>
    <w:rsid w:val="00537ED8"/>
    <w:rsid w:val="00540AA9"/>
    <w:rsid w:val="0054162F"/>
    <w:rsid w:val="0054165C"/>
    <w:rsid w:val="005423D1"/>
    <w:rsid w:val="00542665"/>
    <w:rsid w:val="00542F26"/>
    <w:rsid w:val="00543219"/>
    <w:rsid w:val="005438BC"/>
    <w:rsid w:val="00543CC6"/>
    <w:rsid w:val="005445F9"/>
    <w:rsid w:val="005446A9"/>
    <w:rsid w:val="005449AC"/>
    <w:rsid w:val="00544A85"/>
    <w:rsid w:val="005456A6"/>
    <w:rsid w:val="005465C1"/>
    <w:rsid w:val="00546850"/>
    <w:rsid w:val="00546F21"/>
    <w:rsid w:val="00547130"/>
    <w:rsid w:val="00547167"/>
    <w:rsid w:val="005472E7"/>
    <w:rsid w:val="00551074"/>
    <w:rsid w:val="005517D4"/>
    <w:rsid w:val="00551933"/>
    <w:rsid w:val="005519D6"/>
    <w:rsid w:val="00551E95"/>
    <w:rsid w:val="00551F4F"/>
    <w:rsid w:val="00552AA2"/>
    <w:rsid w:val="00553C5B"/>
    <w:rsid w:val="00553F6F"/>
    <w:rsid w:val="0055492D"/>
    <w:rsid w:val="00554AE0"/>
    <w:rsid w:val="00554D6B"/>
    <w:rsid w:val="00554EFF"/>
    <w:rsid w:val="00555582"/>
    <w:rsid w:val="00555E93"/>
    <w:rsid w:val="005565EE"/>
    <w:rsid w:val="00556704"/>
    <w:rsid w:val="00556AEA"/>
    <w:rsid w:val="00557494"/>
    <w:rsid w:val="0055776D"/>
    <w:rsid w:val="00557E0E"/>
    <w:rsid w:val="00560FB5"/>
    <w:rsid w:val="005616B0"/>
    <w:rsid w:val="00561AA0"/>
    <w:rsid w:val="00562309"/>
    <w:rsid w:val="005630B9"/>
    <w:rsid w:val="0056370F"/>
    <w:rsid w:val="00563C00"/>
    <w:rsid w:val="00565479"/>
    <w:rsid w:val="00565872"/>
    <w:rsid w:val="00565F0D"/>
    <w:rsid w:val="0056604F"/>
    <w:rsid w:val="00567528"/>
    <w:rsid w:val="005677D5"/>
    <w:rsid w:val="00567ECE"/>
    <w:rsid w:val="00570D0E"/>
    <w:rsid w:val="005713BC"/>
    <w:rsid w:val="00572269"/>
    <w:rsid w:val="00572E5F"/>
    <w:rsid w:val="00573485"/>
    <w:rsid w:val="00573CAF"/>
    <w:rsid w:val="00573FA0"/>
    <w:rsid w:val="00574F4D"/>
    <w:rsid w:val="005750FC"/>
    <w:rsid w:val="005754B2"/>
    <w:rsid w:val="005758B9"/>
    <w:rsid w:val="00576400"/>
    <w:rsid w:val="00576BAA"/>
    <w:rsid w:val="00576C90"/>
    <w:rsid w:val="00576FAF"/>
    <w:rsid w:val="005770F9"/>
    <w:rsid w:val="005772B6"/>
    <w:rsid w:val="00577705"/>
    <w:rsid w:val="005777EE"/>
    <w:rsid w:val="00577DC3"/>
    <w:rsid w:val="00577F8D"/>
    <w:rsid w:val="00577F97"/>
    <w:rsid w:val="005803F9"/>
    <w:rsid w:val="00580A4E"/>
    <w:rsid w:val="00580DA8"/>
    <w:rsid w:val="00580F38"/>
    <w:rsid w:val="005816C7"/>
    <w:rsid w:val="00581C32"/>
    <w:rsid w:val="00581CD2"/>
    <w:rsid w:val="00581E38"/>
    <w:rsid w:val="00581EA9"/>
    <w:rsid w:val="0058209F"/>
    <w:rsid w:val="005825C8"/>
    <w:rsid w:val="00582E53"/>
    <w:rsid w:val="00582FD4"/>
    <w:rsid w:val="00583919"/>
    <w:rsid w:val="00584717"/>
    <w:rsid w:val="00584DE4"/>
    <w:rsid w:val="005856D1"/>
    <w:rsid w:val="00585E70"/>
    <w:rsid w:val="00586216"/>
    <w:rsid w:val="00587310"/>
    <w:rsid w:val="00587A44"/>
    <w:rsid w:val="00587D05"/>
    <w:rsid w:val="00587DF2"/>
    <w:rsid w:val="00587EF3"/>
    <w:rsid w:val="00587FB0"/>
    <w:rsid w:val="00590784"/>
    <w:rsid w:val="00591238"/>
    <w:rsid w:val="005922B0"/>
    <w:rsid w:val="0059258C"/>
    <w:rsid w:val="00592651"/>
    <w:rsid w:val="00592EB5"/>
    <w:rsid w:val="0059308D"/>
    <w:rsid w:val="005939C5"/>
    <w:rsid w:val="00594287"/>
    <w:rsid w:val="005944D1"/>
    <w:rsid w:val="005946B7"/>
    <w:rsid w:val="00594B56"/>
    <w:rsid w:val="00594D28"/>
    <w:rsid w:val="0059505C"/>
    <w:rsid w:val="005959C6"/>
    <w:rsid w:val="00595BFC"/>
    <w:rsid w:val="00596887"/>
    <w:rsid w:val="00596E01"/>
    <w:rsid w:val="00597D41"/>
    <w:rsid w:val="005A0203"/>
    <w:rsid w:val="005A252A"/>
    <w:rsid w:val="005A2D86"/>
    <w:rsid w:val="005A316E"/>
    <w:rsid w:val="005A31EC"/>
    <w:rsid w:val="005A36B1"/>
    <w:rsid w:val="005A3EED"/>
    <w:rsid w:val="005A40D9"/>
    <w:rsid w:val="005A4879"/>
    <w:rsid w:val="005A4B55"/>
    <w:rsid w:val="005A5194"/>
    <w:rsid w:val="005A51EC"/>
    <w:rsid w:val="005A52DF"/>
    <w:rsid w:val="005A5389"/>
    <w:rsid w:val="005A6509"/>
    <w:rsid w:val="005A7196"/>
    <w:rsid w:val="005B00DA"/>
    <w:rsid w:val="005B09D6"/>
    <w:rsid w:val="005B10D7"/>
    <w:rsid w:val="005B111E"/>
    <w:rsid w:val="005B1980"/>
    <w:rsid w:val="005B1987"/>
    <w:rsid w:val="005B1AAC"/>
    <w:rsid w:val="005B2109"/>
    <w:rsid w:val="005B2226"/>
    <w:rsid w:val="005B2E6A"/>
    <w:rsid w:val="005B3AFE"/>
    <w:rsid w:val="005B41E7"/>
    <w:rsid w:val="005B47E5"/>
    <w:rsid w:val="005B4B98"/>
    <w:rsid w:val="005B5622"/>
    <w:rsid w:val="005B7039"/>
    <w:rsid w:val="005B7205"/>
    <w:rsid w:val="005B7BDE"/>
    <w:rsid w:val="005C04B3"/>
    <w:rsid w:val="005C0996"/>
    <w:rsid w:val="005C0D01"/>
    <w:rsid w:val="005C1709"/>
    <w:rsid w:val="005C1DEF"/>
    <w:rsid w:val="005C2453"/>
    <w:rsid w:val="005C279D"/>
    <w:rsid w:val="005C320D"/>
    <w:rsid w:val="005C32A3"/>
    <w:rsid w:val="005C4DFF"/>
    <w:rsid w:val="005C5367"/>
    <w:rsid w:val="005C61B0"/>
    <w:rsid w:val="005C6738"/>
    <w:rsid w:val="005C68D3"/>
    <w:rsid w:val="005C712F"/>
    <w:rsid w:val="005C74A4"/>
    <w:rsid w:val="005C7570"/>
    <w:rsid w:val="005C7CD9"/>
    <w:rsid w:val="005D06EC"/>
    <w:rsid w:val="005D282E"/>
    <w:rsid w:val="005D2DCD"/>
    <w:rsid w:val="005D370D"/>
    <w:rsid w:val="005D3AC2"/>
    <w:rsid w:val="005D3BA9"/>
    <w:rsid w:val="005D485E"/>
    <w:rsid w:val="005D49A3"/>
    <w:rsid w:val="005D5B97"/>
    <w:rsid w:val="005D5FED"/>
    <w:rsid w:val="005D6F26"/>
    <w:rsid w:val="005D73EC"/>
    <w:rsid w:val="005E075D"/>
    <w:rsid w:val="005E08F5"/>
    <w:rsid w:val="005E0C04"/>
    <w:rsid w:val="005E1CE9"/>
    <w:rsid w:val="005E1CEA"/>
    <w:rsid w:val="005E2867"/>
    <w:rsid w:val="005E337D"/>
    <w:rsid w:val="005E40B4"/>
    <w:rsid w:val="005E499A"/>
    <w:rsid w:val="005E5120"/>
    <w:rsid w:val="005E533F"/>
    <w:rsid w:val="005E548F"/>
    <w:rsid w:val="005E631C"/>
    <w:rsid w:val="005E6320"/>
    <w:rsid w:val="005E6B0B"/>
    <w:rsid w:val="005E72E5"/>
    <w:rsid w:val="005E796F"/>
    <w:rsid w:val="005F0794"/>
    <w:rsid w:val="005F082D"/>
    <w:rsid w:val="005F0B3F"/>
    <w:rsid w:val="005F1521"/>
    <w:rsid w:val="005F21C9"/>
    <w:rsid w:val="005F278B"/>
    <w:rsid w:val="005F279B"/>
    <w:rsid w:val="005F2D26"/>
    <w:rsid w:val="005F315D"/>
    <w:rsid w:val="005F3498"/>
    <w:rsid w:val="005F395E"/>
    <w:rsid w:val="005F4543"/>
    <w:rsid w:val="005F48B0"/>
    <w:rsid w:val="005F4F6D"/>
    <w:rsid w:val="005F53CD"/>
    <w:rsid w:val="005F546A"/>
    <w:rsid w:val="005F5E7C"/>
    <w:rsid w:val="005F67B5"/>
    <w:rsid w:val="005F733C"/>
    <w:rsid w:val="005F781A"/>
    <w:rsid w:val="005F79D8"/>
    <w:rsid w:val="005F7C36"/>
    <w:rsid w:val="006001BD"/>
    <w:rsid w:val="00602285"/>
    <w:rsid w:val="00602749"/>
    <w:rsid w:val="006030BF"/>
    <w:rsid w:val="00603592"/>
    <w:rsid w:val="00604F9B"/>
    <w:rsid w:val="00605B4E"/>
    <w:rsid w:val="00605BA6"/>
    <w:rsid w:val="00606C07"/>
    <w:rsid w:val="00607027"/>
    <w:rsid w:val="006077A0"/>
    <w:rsid w:val="00607806"/>
    <w:rsid w:val="0060787B"/>
    <w:rsid w:val="00607A5A"/>
    <w:rsid w:val="00607E58"/>
    <w:rsid w:val="00611387"/>
    <w:rsid w:val="00611A31"/>
    <w:rsid w:val="00611AE9"/>
    <w:rsid w:val="00612D82"/>
    <w:rsid w:val="00613282"/>
    <w:rsid w:val="00613B3F"/>
    <w:rsid w:val="00613DB7"/>
    <w:rsid w:val="00613DFC"/>
    <w:rsid w:val="00614501"/>
    <w:rsid w:val="00615A70"/>
    <w:rsid w:val="00616277"/>
    <w:rsid w:val="00616D88"/>
    <w:rsid w:val="006171DB"/>
    <w:rsid w:val="0061724F"/>
    <w:rsid w:val="00617E6A"/>
    <w:rsid w:val="006202BA"/>
    <w:rsid w:val="0062068D"/>
    <w:rsid w:val="006209E2"/>
    <w:rsid w:val="00620B80"/>
    <w:rsid w:val="00620FA7"/>
    <w:rsid w:val="0062157A"/>
    <w:rsid w:val="006218D3"/>
    <w:rsid w:val="006218E9"/>
    <w:rsid w:val="006219BF"/>
    <w:rsid w:val="00621A3D"/>
    <w:rsid w:val="00621DA5"/>
    <w:rsid w:val="00621EE1"/>
    <w:rsid w:val="006227B9"/>
    <w:rsid w:val="006236B8"/>
    <w:rsid w:val="00623AB9"/>
    <w:rsid w:val="00623ABA"/>
    <w:rsid w:val="0062400E"/>
    <w:rsid w:val="00624545"/>
    <w:rsid w:val="00624FE7"/>
    <w:rsid w:val="006250F1"/>
    <w:rsid w:val="00625B8D"/>
    <w:rsid w:val="00626A49"/>
    <w:rsid w:val="00626AAE"/>
    <w:rsid w:val="00626C7C"/>
    <w:rsid w:val="00627076"/>
    <w:rsid w:val="00627D72"/>
    <w:rsid w:val="00627E37"/>
    <w:rsid w:val="006313F8"/>
    <w:rsid w:val="00631B2A"/>
    <w:rsid w:val="006326EB"/>
    <w:rsid w:val="00632CC7"/>
    <w:rsid w:val="00632E5E"/>
    <w:rsid w:val="0063346C"/>
    <w:rsid w:val="006344BF"/>
    <w:rsid w:val="0063522D"/>
    <w:rsid w:val="00635C20"/>
    <w:rsid w:val="00635D1F"/>
    <w:rsid w:val="0063604A"/>
    <w:rsid w:val="00636787"/>
    <w:rsid w:val="00636C1B"/>
    <w:rsid w:val="0063745D"/>
    <w:rsid w:val="00637653"/>
    <w:rsid w:val="00640182"/>
    <w:rsid w:val="0064061C"/>
    <w:rsid w:val="00640CD2"/>
    <w:rsid w:val="00641082"/>
    <w:rsid w:val="00641D15"/>
    <w:rsid w:val="00642732"/>
    <w:rsid w:val="00642AC8"/>
    <w:rsid w:val="00642ECD"/>
    <w:rsid w:val="00643255"/>
    <w:rsid w:val="00643549"/>
    <w:rsid w:val="00643735"/>
    <w:rsid w:val="0064408F"/>
    <w:rsid w:val="00644539"/>
    <w:rsid w:val="0064496C"/>
    <w:rsid w:val="00644F4C"/>
    <w:rsid w:val="00645618"/>
    <w:rsid w:val="00645806"/>
    <w:rsid w:val="006468D1"/>
    <w:rsid w:val="00646BEF"/>
    <w:rsid w:val="00650099"/>
    <w:rsid w:val="00650D49"/>
    <w:rsid w:val="00651241"/>
    <w:rsid w:val="00651E85"/>
    <w:rsid w:val="00652391"/>
    <w:rsid w:val="006525AC"/>
    <w:rsid w:val="00652FB2"/>
    <w:rsid w:val="006531B5"/>
    <w:rsid w:val="00653550"/>
    <w:rsid w:val="00653967"/>
    <w:rsid w:val="00653D34"/>
    <w:rsid w:val="00653F9E"/>
    <w:rsid w:val="00655052"/>
    <w:rsid w:val="00655761"/>
    <w:rsid w:val="00655B9E"/>
    <w:rsid w:val="00655DAA"/>
    <w:rsid w:val="00655E87"/>
    <w:rsid w:val="0065600B"/>
    <w:rsid w:val="00656CBB"/>
    <w:rsid w:val="00656CD1"/>
    <w:rsid w:val="00657442"/>
    <w:rsid w:val="006575C7"/>
    <w:rsid w:val="006602A8"/>
    <w:rsid w:val="00660700"/>
    <w:rsid w:val="00660A29"/>
    <w:rsid w:val="00660A57"/>
    <w:rsid w:val="00660F43"/>
    <w:rsid w:val="006611B4"/>
    <w:rsid w:val="00661AC1"/>
    <w:rsid w:val="006620DC"/>
    <w:rsid w:val="00663C45"/>
    <w:rsid w:val="00663F1C"/>
    <w:rsid w:val="006643BB"/>
    <w:rsid w:val="00664561"/>
    <w:rsid w:val="006646C3"/>
    <w:rsid w:val="0066486E"/>
    <w:rsid w:val="00665D68"/>
    <w:rsid w:val="006661D4"/>
    <w:rsid w:val="0066646E"/>
    <w:rsid w:val="006670EA"/>
    <w:rsid w:val="006673D8"/>
    <w:rsid w:val="006679B8"/>
    <w:rsid w:val="00667AA2"/>
    <w:rsid w:val="006702AF"/>
    <w:rsid w:val="00670F29"/>
    <w:rsid w:val="00671207"/>
    <w:rsid w:val="00671421"/>
    <w:rsid w:val="00671845"/>
    <w:rsid w:val="00672015"/>
    <w:rsid w:val="00672318"/>
    <w:rsid w:val="00672505"/>
    <w:rsid w:val="00673733"/>
    <w:rsid w:val="0067392B"/>
    <w:rsid w:val="00673ADE"/>
    <w:rsid w:val="00673EEE"/>
    <w:rsid w:val="006745F9"/>
    <w:rsid w:val="00674A44"/>
    <w:rsid w:val="0067504D"/>
    <w:rsid w:val="00675407"/>
    <w:rsid w:val="00676175"/>
    <w:rsid w:val="00676C45"/>
    <w:rsid w:val="0067724E"/>
    <w:rsid w:val="00677A05"/>
    <w:rsid w:val="00680718"/>
    <w:rsid w:val="00681764"/>
    <w:rsid w:val="006828A1"/>
    <w:rsid w:val="00682D66"/>
    <w:rsid w:val="006839B1"/>
    <w:rsid w:val="006859CE"/>
    <w:rsid w:val="00686D28"/>
    <w:rsid w:val="00687A22"/>
    <w:rsid w:val="00687CD4"/>
    <w:rsid w:val="0069003A"/>
    <w:rsid w:val="006905A6"/>
    <w:rsid w:val="00690714"/>
    <w:rsid w:val="00690942"/>
    <w:rsid w:val="00690AC4"/>
    <w:rsid w:val="00690B75"/>
    <w:rsid w:val="00690CE6"/>
    <w:rsid w:val="00690F90"/>
    <w:rsid w:val="006914F4"/>
    <w:rsid w:val="00691A85"/>
    <w:rsid w:val="006923A9"/>
    <w:rsid w:val="00693424"/>
    <w:rsid w:val="0069352D"/>
    <w:rsid w:val="006935DC"/>
    <w:rsid w:val="006940CA"/>
    <w:rsid w:val="006955B9"/>
    <w:rsid w:val="006957D1"/>
    <w:rsid w:val="00695A37"/>
    <w:rsid w:val="006978AF"/>
    <w:rsid w:val="006A049E"/>
    <w:rsid w:val="006A04C1"/>
    <w:rsid w:val="006A14E2"/>
    <w:rsid w:val="006A1C2B"/>
    <w:rsid w:val="006A253F"/>
    <w:rsid w:val="006A31D3"/>
    <w:rsid w:val="006A3D68"/>
    <w:rsid w:val="006A3F8A"/>
    <w:rsid w:val="006A46E2"/>
    <w:rsid w:val="006A5876"/>
    <w:rsid w:val="006A61B0"/>
    <w:rsid w:val="006A6647"/>
    <w:rsid w:val="006A74AA"/>
    <w:rsid w:val="006A77BB"/>
    <w:rsid w:val="006A7CE8"/>
    <w:rsid w:val="006A7E95"/>
    <w:rsid w:val="006B09AB"/>
    <w:rsid w:val="006B1012"/>
    <w:rsid w:val="006B10E9"/>
    <w:rsid w:val="006B10F3"/>
    <w:rsid w:val="006B11E8"/>
    <w:rsid w:val="006B13DF"/>
    <w:rsid w:val="006B1559"/>
    <w:rsid w:val="006B19D8"/>
    <w:rsid w:val="006B2238"/>
    <w:rsid w:val="006B284E"/>
    <w:rsid w:val="006B3B42"/>
    <w:rsid w:val="006B3C75"/>
    <w:rsid w:val="006B3CA4"/>
    <w:rsid w:val="006B3CAE"/>
    <w:rsid w:val="006B4086"/>
    <w:rsid w:val="006B46C8"/>
    <w:rsid w:val="006B5602"/>
    <w:rsid w:val="006B5992"/>
    <w:rsid w:val="006B59B7"/>
    <w:rsid w:val="006B6C0E"/>
    <w:rsid w:val="006B7738"/>
    <w:rsid w:val="006C0B90"/>
    <w:rsid w:val="006C0BB7"/>
    <w:rsid w:val="006C0F83"/>
    <w:rsid w:val="006C1002"/>
    <w:rsid w:val="006C12AA"/>
    <w:rsid w:val="006C13DB"/>
    <w:rsid w:val="006C1A1A"/>
    <w:rsid w:val="006C22FA"/>
    <w:rsid w:val="006C28EC"/>
    <w:rsid w:val="006C2992"/>
    <w:rsid w:val="006C3875"/>
    <w:rsid w:val="006C3E9E"/>
    <w:rsid w:val="006C3F4A"/>
    <w:rsid w:val="006C477E"/>
    <w:rsid w:val="006C4819"/>
    <w:rsid w:val="006C4A79"/>
    <w:rsid w:val="006C4C4E"/>
    <w:rsid w:val="006C4EEE"/>
    <w:rsid w:val="006C55DF"/>
    <w:rsid w:val="006C57D2"/>
    <w:rsid w:val="006C661E"/>
    <w:rsid w:val="006C68B4"/>
    <w:rsid w:val="006C6E65"/>
    <w:rsid w:val="006C7617"/>
    <w:rsid w:val="006C7EF7"/>
    <w:rsid w:val="006D0277"/>
    <w:rsid w:val="006D0983"/>
    <w:rsid w:val="006D0BD0"/>
    <w:rsid w:val="006D0DA1"/>
    <w:rsid w:val="006D1F95"/>
    <w:rsid w:val="006D2380"/>
    <w:rsid w:val="006D2FB1"/>
    <w:rsid w:val="006D35F4"/>
    <w:rsid w:val="006D3BAA"/>
    <w:rsid w:val="006D4048"/>
    <w:rsid w:val="006D48C5"/>
    <w:rsid w:val="006D5A05"/>
    <w:rsid w:val="006D64CE"/>
    <w:rsid w:val="006D64D3"/>
    <w:rsid w:val="006D67E9"/>
    <w:rsid w:val="006D6837"/>
    <w:rsid w:val="006D70E2"/>
    <w:rsid w:val="006E01EB"/>
    <w:rsid w:val="006E0C80"/>
    <w:rsid w:val="006E0D74"/>
    <w:rsid w:val="006E0DB5"/>
    <w:rsid w:val="006E10D4"/>
    <w:rsid w:val="006E14D0"/>
    <w:rsid w:val="006E17E8"/>
    <w:rsid w:val="006E1C9C"/>
    <w:rsid w:val="006E2AD0"/>
    <w:rsid w:val="006E2B07"/>
    <w:rsid w:val="006E2E19"/>
    <w:rsid w:val="006E2FDE"/>
    <w:rsid w:val="006E314D"/>
    <w:rsid w:val="006E3AA4"/>
    <w:rsid w:val="006E3FDE"/>
    <w:rsid w:val="006E41DB"/>
    <w:rsid w:val="006E470A"/>
    <w:rsid w:val="006E59AC"/>
    <w:rsid w:val="006E5C48"/>
    <w:rsid w:val="006E63B6"/>
    <w:rsid w:val="006E670D"/>
    <w:rsid w:val="006E7E6A"/>
    <w:rsid w:val="006F03C3"/>
    <w:rsid w:val="006F03FE"/>
    <w:rsid w:val="006F045C"/>
    <w:rsid w:val="006F0BDA"/>
    <w:rsid w:val="006F11A4"/>
    <w:rsid w:val="006F145D"/>
    <w:rsid w:val="006F1535"/>
    <w:rsid w:val="006F157A"/>
    <w:rsid w:val="006F1969"/>
    <w:rsid w:val="006F1D56"/>
    <w:rsid w:val="006F2379"/>
    <w:rsid w:val="006F2D20"/>
    <w:rsid w:val="006F405E"/>
    <w:rsid w:val="006F4AAC"/>
    <w:rsid w:val="006F4BFA"/>
    <w:rsid w:val="006F5945"/>
    <w:rsid w:val="006F5AA4"/>
    <w:rsid w:val="006F66F1"/>
    <w:rsid w:val="006F69B1"/>
    <w:rsid w:val="006F6A67"/>
    <w:rsid w:val="006F6B36"/>
    <w:rsid w:val="006F78F1"/>
    <w:rsid w:val="006F7B35"/>
    <w:rsid w:val="00700144"/>
    <w:rsid w:val="007007E8"/>
    <w:rsid w:val="00702461"/>
    <w:rsid w:val="00703671"/>
    <w:rsid w:val="00703680"/>
    <w:rsid w:val="007039AE"/>
    <w:rsid w:val="00703B2D"/>
    <w:rsid w:val="00703F28"/>
    <w:rsid w:val="0070679E"/>
    <w:rsid w:val="0070727C"/>
    <w:rsid w:val="00707FFB"/>
    <w:rsid w:val="007104B6"/>
    <w:rsid w:val="007104D7"/>
    <w:rsid w:val="00710FBB"/>
    <w:rsid w:val="007116C6"/>
    <w:rsid w:val="0071177E"/>
    <w:rsid w:val="00711EF1"/>
    <w:rsid w:val="0071236A"/>
    <w:rsid w:val="007126BA"/>
    <w:rsid w:val="00712D38"/>
    <w:rsid w:val="00713B2D"/>
    <w:rsid w:val="00713F04"/>
    <w:rsid w:val="00714295"/>
    <w:rsid w:val="0071456B"/>
    <w:rsid w:val="0071475E"/>
    <w:rsid w:val="00714F32"/>
    <w:rsid w:val="00714FB9"/>
    <w:rsid w:val="007154AF"/>
    <w:rsid w:val="00715A06"/>
    <w:rsid w:val="00715CAC"/>
    <w:rsid w:val="007162C6"/>
    <w:rsid w:val="00716654"/>
    <w:rsid w:val="00716B3E"/>
    <w:rsid w:val="00716C87"/>
    <w:rsid w:val="00716CD1"/>
    <w:rsid w:val="00717554"/>
    <w:rsid w:val="0072014E"/>
    <w:rsid w:val="0072067D"/>
    <w:rsid w:val="00721224"/>
    <w:rsid w:val="00721610"/>
    <w:rsid w:val="00721E0B"/>
    <w:rsid w:val="00721EAD"/>
    <w:rsid w:val="007234CC"/>
    <w:rsid w:val="007244A0"/>
    <w:rsid w:val="0072480B"/>
    <w:rsid w:val="00724C6D"/>
    <w:rsid w:val="00726BA1"/>
    <w:rsid w:val="00727013"/>
    <w:rsid w:val="0072785F"/>
    <w:rsid w:val="00727BF7"/>
    <w:rsid w:val="00730A45"/>
    <w:rsid w:val="00730CE5"/>
    <w:rsid w:val="007310AD"/>
    <w:rsid w:val="007317C3"/>
    <w:rsid w:val="00731974"/>
    <w:rsid w:val="00731CBB"/>
    <w:rsid w:val="00731EF8"/>
    <w:rsid w:val="00732235"/>
    <w:rsid w:val="007322B9"/>
    <w:rsid w:val="00732670"/>
    <w:rsid w:val="00733998"/>
    <w:rsid w:val="00733A0D"/>
    <w:rsid w:val="00733C7D"/>
    <w:rsid w:val="00735844"/>
    <w:rsid w:val="00735A9F"/>
    <w:rsid w:val="00735CA0"/>
    <w:rsid w:val="007366A6"/>
    <w:rsid w:val="00736753"/>
    <w:rsid w:val="00736EB8"/>
    <w:rsid w:val="00737F2A"/>
    <w:rsid w:val="00740894"/>
    <w:rsid w:val="0074113F"/>
    <w:rsid w:val="007413AE"/>
    <w:rsid w:val="00741B45"/>
    <w:rsid w:val="00743165"/>
    <w:rsid w:val="0074334A"/>
    <w:rsid w:val="00743850"/>
    <w:rsid w:val="00743A04"/>
    <w:rsid w:val="00743CAC"/>
    <w:rsid w:val="00743E2F"/>
    <w:rsid w:val="007440C8"/>
    <w:rsid w:val="007446CB"/>
    <w:rsid w:val="00745B12"/>
    <w:rsid w:val="00747A22"/>
    <w:rsid w:val="00750240"/>
    <w:rsid w:val="007502D2"/>
    <w:rsid w:val="00750B71"/>
    <w:rsid w:val="00750F3A"/>
    <w:rsid w:val="00751A7C"/>
    <w:rsid w:val="00751FE9"/>
    <w:rsid w:val="007520C5"/>
    <w:rsid w:val="00753AD5"/>
    <w:rsid w:val="00753C4B"/>
    <w:rsid w:val="00754C2C"/>
    <w:rsid w:val="00754DB0"/>
    <w:rsid w:val="007550FD"/>
    <w:rsid w:val="00755FBD"/>
    <w:rsid w:val="00756052"/>
    <w:rsid w:val="00756723"/>
    <w:rsid w:val="0075740C"/>
    <w:rsid w:val="00757885"/>
    <w:rsid w:val="00760679"/>
    <w:rsid w:val="0076091E"/>
    <w:rsid w:val="00760E38"/>
    <w:rsid w:val="00761A94"/>
    <w:rsid w:val="00761BED"/>
    <w:rsid w:val="00761CE5"/>
    <w:rsid w:val="00763DFA"/>
    <w:rsid w:val="0076407D"/>
    <w:rsid w:val="007641DF"/>
    <w:rsid w:val="0076484D"/>
    <w:rsid w:val="00764BC2"/>
    <w:rsid w:val="00765723"/>
    <w:rsid w:val="007659AE"/>
    <w:rsid w:val="00765CEC"/>
    <w:rsid w:val="00765D1A"/>
    <w:rsid w:val="00765F1F"/>
    <w:rsid w:val="00765F98"/>
    <w:rsid w:val="00766A07"/>
    <w:rsid w:val="00767A7A"/>
    <w:rsid w:val="00767E0C"/>
    <w:rsid w:val="00770788"/>
    <w:rsid w:val="00770E4B"/>
    <w:rsid w:val="00771842"/>
    <w:rsid w:val="00771AAA"/>
    <w:rsid w:val="00771AB2"/>
    <w:rsid w:val="007720FD"/>
    <w:rsid w:val="00772252"/>
    <w:rsid w:val="007724FD"/>
    <w:rsid w:val="00772C10"/>
    <w:rsid w:val="00772C3D"/>
    <w:rsid w:val="007731A4"/>
    <w:rsid w:val="00773590"/>
    <w:rsid w:val="007738ED"/>
    <w:rsid w:val="007748DC"/>
    <w:rsid w:val="007748E3"/>
    <w:rsid w:val="0077553F"/>
    <w:rsid w:val="00775EE8"/>
    <w:rsid w:val="00776BD4"/>
    <w:rsid w:val="00777D42"/>
    <w:rsid w:val="00777F99"/>
    <w:rsid w:val="00780349"/>
    <w:rsid w:val="00780EED"/>
    <w:rsid w:val="0078137A"/>
    <w:rsid w:val="00781CC4"/>
    <w:rsid w:val="00782028"/>
    <w:rsid w:val="0078216F"/>
    <w:rsid w:val="0078240C"/>
    <w:rsid w:val="007831E3"/>
    <w:rsid w:val="00784719"/>
    <w:rsid w:val="00784761"/>
    <w:rsid w:val="0078524F"/>
    <w:rsid w:val="007858E5"/>
    <w:rsid w:val="007865F3"/>
    <w:rsid w:val="00790561"/>
    <w:rsid w:val="00790C2F"/>
    <w:rsid w:val="0079198E"/>
    <w:rsid w:val="007919F0"/>
    <w:rsid w:val="00792475"/>
    <w:rsid w:val="00792A7C"/>
    <w:rsid w:val="0079320D"/>
    <w:rsid w:val="00793457"/>
    <w:rsid w:val="00793DE9"/>
    <w:rsid w:val="00794DA2"/>
    <w:rsid w:val="00795317"/>
    <w:rsid w:val="0079668F"/>
    <w:rsid w:val="00796B9F"/>
    <w:rsid w:val="0079708D"/>
    <w:rsid w:val="007970EF"/>
    <w:rsid w:val="00797909"/>
    <w:rsid w:val="007A037B"/>
    <w:rsid w:val="007A038B"/>
    <w:rsid w:val="007A12BE"/>
    <w:rsid w:val="007A14A3"/>
    <w:rsid w:val="007A1519"/>
    <w:rsid w:val="007A176C"/>
    <w:rsid w:val="007A22EC"/>
    <w:rsid w:val="007A26B3"/>
    <w:rsid w:val="007A3888"/>
    <w:rsid w:val="007A3A3A"/>
    <w:rsid w:val="007A4B1F"/>
    <w:rsid w:val="007A67B9"/>
    <w:rsid w:val="007A724C"/>
    <w:rsid w:val="007A7666"/>
    <w:rsid w:val="007A794C"/>
    <w:rsid w:val="007A7CEA"/>
    <w:rsid w:val="007A7CEB"/>
    <w:rsid w:val="007A7FA6"/>
    <w:rsid w:val="007B0539"/>
    <w:rsid w:val="007B0831"/>
    <w:rsid w:val="007B114E"/>
    <w:rsid w:val="007B11CF"/>
    <w:rsid w:val="007B124A"/>
    <w:rsid w:val="007B13D9"/>
    <w:rsid w:val="007B1C60"/>
    <w:rsid w:val="007B1E60"/>
    <w:rsid w:val="007B1F76"/>
    <w:rsid w:val="007B20C4"/>
    <w:rsid w:val="007B21C7"/>
    <w:rsid w:val="007B2B7B"/>
    <w:rsid w:val="007B2DA5"/>
    <w:rsid w:val="007B344C"/>
    <w:rsid w:val="007B355D"/>
    <w:rsid w:val="007B4679"/>
    <w:rsid w:val="007B4B0A"/>
    <w:rsid w:val="007B5530"/>
    <w:rsid w:val="007B5B2A"/>
    <w:rsid w:val="007B6603"/>
    <w:rsid w:val="007B6675"/>
    <w:rsid w:val="007B6844"/>
    <w:rsid w:val="007B6DE2"/>
    <w:rsid w:val="007B76DB"/>
    <w:rsid w:val="007C09CB"/>
    <w:rsid w:val="007C0A5C"/>
    <w:rsid w:val="007C1B2D"/>
    <w:rsid w:val="007C35D2"/>
    <w:rsid w:val="007C3A76"/>
    <w:rsid w:val="007C4776"/>
    <w:rsid w:val="007C5113"/>
    <w:rsid w:val="007C58EB"/>
    <w:rsid w:val="007C5A54"/>
    <w:rsid w:val="007C6161"/>
    <w:rsid w:val="007C6400"/>
    <w:rsid w:val="007C69DA"/>
    <w:rsid w:val="007C6A14"/>
    <w:rsid w:val="007C6E98"/>
    <w:rsid w:val="007C7D83"/>
    <w:rsid w:val="007D06DE"/>
    <w:rsid w:val="007D0F2F"/>
    <w:rsid w:val="007D289E"/>
    <w:rsid w:val="007D372A"/>
    <w:rsid w:val="007D37B2"/>
    <w:rsid w:val="007D3E1D"/>
    <w:rsid w:val="007D3F72"/>
    <w:rsid w:val="007D4BF4"/>
    <w:rsid w:val="007D4F76"/>
    <w:rsid w:val="007D545C"/>
    <w:rsid w:val="007D58EF"/>
    <w:rsid w:val="007D5D5D"/>
    <w:rsid w:val="007D5F8F"/>
    <w:rsid w:val="007D5FD5"/>
    <w:rsid w:val="007D6503"/>
    <w:rsid w:val="007D6F62"/>
    <w:rsid w:val="007D785A"/>
    <w:rsid w:val="007D78DD"/>
    <w:rsid w:val="007E0417"/>
    <w:rsid w:val="007E14CB"/>
    <w:rsid w:val="007E2029"/>
    <w:rsid w:val="007E2C91"/>
    <w:rsid w:val="007E2CFB"/>
    <w:rsid w:val="007E3177"/>
    <w:rsid w:val="007E3618"/>
    <w:rsid w:val="007E5AA9"/>
    <w:rsid w:val="007E5E9C"/>
    <w:rsid w:val="007E63D9"/>
    <w:rsid w:val="007E6502"/>
    <w:rsid w:val="007E670B"/>
    <w:rsid w:val="007E67CA"/>
    <w:rsid w:val="007E6D2B"/>
    <w:rsid w:val="007E6FD3"/>
    <w:rsid w:val="007E73F4"/>
    <w:rsid w:val="007E7BC4"/>
    <w:rsid w:val="007F041F"/>
    <w:rsid w:val="007F12F8"/>
    <w:rsid w:val="007F1D8A"/>
    <w:rsid w:val="007F3747"/>
    <w:rsid w:val="007F4000"/>
    <w:rsid w:val="007F4D34"/>
    <w:rsid w:val="007F5030"/>
    <w:rsid w:val="007F517A"/>
    <w:rsid w:val="007F5681"/>
    <w:rsid w:val="007F6CAE"/>
    <w:rsid w:val="007F7EE7"/>
    <w:rsid w:val="008008C9"/>
    <w:rsid w:val="00800A64"/>
    <w:rsid w:val="0080136F"/>
    <w:rsid w:val="00801707"/>
    <w:rsid w:val="00801F45"/>
    <w:rsid w:val="0080207F"/>
    <w:rsid w:val="00802267"/>
    <w:rsid w:val="00802794"/>
    <w:rsid w:val="00803276"/>
    <w:rsid w:val="0080346C"/>
    <w:rsid w:val="00803CCE"/>
    <w:rsid w:val="008047BE"/>
    <w:rsid w:val="00804944"/>
    <w:rsid w:val="00804D43"/>
    <w:rsid w:val="0080696A"/>
    <w:rsid w:val="0081007C"/>
    <w:rsid w:val="008100B6"/>
    <w:rsid w:val="008102B2"/>
    <w:rsid w:val="00810887"/>
    <w:rsid w:val="00810ED1"/>
    <w:rsid w:val="00811005"/>
    <w:rsid w:val="008119B4"/>
    <w:rsid w:val="00811ED0"/>
    <w:rsid w:val="00812016"/>
    <w:rsid w:val="0081216A"/>
    <w:rsid w:val="00812290"/>
    <w:rsid w:val="00812BC5"/>
    <w:rsid w:val="00812EA2"/>
    <w:rsid w:val="008131E0"/>
    <w:rsid w:val="0081373F"/>
    <w:rsid w:val="008138AF"/>
    <w:rsid w:val="00813A36"/>
    <w:rsid w:val="00813D9A"/>
    <w:rsid w:val="00814434"/>
    <w:rsid w:val="008148FF"/>
    <w:rsid w:val="00814CBB"/>
    <w:rsid w:val="00814D60"/>
    <w:rsid w:val="00815150"/>
    <w:rsid w:val="0081634F"/>
    <w:rsid w:val="008168EA"/>
    <w:rsid w:val="00816EAD"/>
    <w:rsid w:val="00820793"/>
    <w:rsid w:val="00820CA1"/>
    <w:rsid w:val="00820DFA"/>
    <w:rsid w:val="008212A4"/>
    <w:rsid w:val="008212E0"/>
    <w:rsid w:val="0082154A"/>
    <w:rsid w:val="00822F2D"/>
    <w:rsid w:val="00823C45"/>
    <w:rsid w:val="00823CC4"/>
    <w:rsid w:val="00824594"/>
    <w:rsid w:val="00824969"/>
    <w:rsid w:val="00824DB0"/>
    <w:rsid w:val="008256E7"/>
    <w:rsid w:val="00825A15"/>
    <w:rsid w:val="008260FD"/>
    <w:rsid w:val="00826A06"/>
    <w:rsid w:val="0083001D"/>
    <w:rsid w:val="008302ED"/>
    <w:rsid w:val="008303B7"/>
    <w:rsid w:val="00830719"/>
    <w:rsid w:val="008320FD"/>
    <w:rsid w:val="0083265B"/>
    <w:rsid w:val="0083274D"/>
    <w:rsid w:val="00832C91"/>
    <w:rsid w:val="00832CDE"/>
    <w:rsid w:val="008332D9"/>
    <w:rsid w:val="0083332C"/>
    <w:rsid w:val="00834AEE"/>
    <w:rsid w:val="008357FA"/>
    <w:rsid w:val="00835A9A"/>
    <w:rsid w:val="00835DD7"/>
    <w:rsid w:val="008369A7"/>
    <w:rsid w:val="0084056C"/>
    <w:rsid w:val="00840931"/>
    <w:rsid w:val="00841627"/>
    <w:rsid w:val="0084169B"/>
    <w:rsid w:val="008427A3"/>
    <w:rsid w:val="00842F23"/>
    <w:rsid w:val="00842FEC"/>
    <w:rsid w:val="008436D8"/>
    <w:rsid w:val="00843C62"/>
    <w:rsid w:val="00844295"/>
    <w:rsid w:val="00844B02"/>
    <w:rsid w:val="00844E24"/>
    <w:rsid w:val="0084678D"/>
    <w:rsid w:val="00846990"/>
    <w:rsid w:val="00850375"/>
    <w:rsid w:val="008507FF"/>
    <w:rsid w:val="00850B28"/>
    <w:rsid w:val="00851900"/>
    <w:rsid w:val="00851C69"/>
    <w:rsid w:val="00851E23"/>
    <w:rsid w:val="00852BCE"/>
    <w:rsid w:val="00852E64"/>
    <w:rsid w:val="008530C8"/>
    <w:rsid w:val="008530D4"/>
    <w:rsid w:val="008531FB"/>
    <w:rsid w:val="00853651"/>
    <w:rsid w:val="008550BF"/>
    <w:rsid w:val="00855D96"/>
    <w:rsid w:val="008562C2"/>
    <w:rsid w:val="008563AA"/>
    <w:rsid w:val="0085682D"/>
    <w:rsid w:val="00857AE2"/>
    <w:rsid w:val="008602F6"/>
    <w:rsid w:val="008609F4"/>
    <w:rsid w:val="00860B74"/>
    <w:rsid w:val="00861043"/>
    <w:rsid w:val="00861A76"/>
    <w:rsid w:val="00861ABA"/>
    <w:rsid w:val="00861BDE"/>
    <w:rsid w:val="008624CF"/>
    <w:rsid w:val="00862E5F"/>
    <w:rsid w:val="00863BD3"/>
    <w:rsid w:val="008642B1"/>
    <w:rsid w:val="00865BD9"/>
    <w:rsid w:val="008666A5"/>
    <w:rsid w:val="00866904"/>
    <w:rsid w:val="00867743"/>
    <w:rsid w:val="00870204"/>
    <w:rsid w:val="00870285"/>
    <w:rsid w:val="00870980"/>
    <w:rsid w:val="00870B97"/>
    <w:rsid w:val="00871B4D"/>
    <w:rsid w:val="00872A46"/>
    <w:rsid w:val="0087408B"/>
    <w:rsid w:val="00874D68"/>
    <w:rsid w:val="00875782"/>
    <w:rsid w:val="00875858"/>
    <w:rsid w:val="00875BFE"/>
    <w:rsid w:val="00875C4E"/>
    <w:rsid w:val="00876801"/>
    <w:rsid w:val="00876C7A"/>
    <w:rsid w:val="00877255"/>
    <w:rsid w:val="00877D85"/>
    <w:rsid w:val="00880612"/>
    <w:rsid w:val="00880681"/>
    <w:rsid w:val="00880F79"/>
    <w:rsid w:val="008812A7"/>
    <w:rsid w:val="00881804"/>
    <w:rsid w:val="00881C29"/>
    <w:rsid w:val="00882253"/>
    <w:rsid w:val="008829A9"/>
    <w:rsid w:val="00882B1F"/>
    <w:rsid w:val="00883295"/>
    <w:rsid w:val="00883A2B"/>
    <w:rsid w:val="008842CF"/>
    <w:rsid w:val="00884341"/>
    <w:rsid w:val="00884711"/>
    <w:rsid w:val="00885111"/>
    <w:rsid w:val="00885130"/>
    <w:rsid w:val="00885334"/>
    <w:rsid w:val="008856C4"/>
    <w:rsid w:val="00885F36"/>
    <w:rsid w:val="008869DE"/>
    <w:rsid w:val="00886E3C"/>
    <w:rsid w:val="008873DE"/>
    <w:rsid w:val="008879CC"/>
    <w:rsid w:val="0089069A"/>
    <w:rsid w:val="0089187D"/>
    <w:rsid w:val="00891BB6"/>
    <w:rsid w:val="00891E19"/>
    <w:rsid w:val="0089364F"/>
    <w:rsid w:val="00893B6D"/>
    <w:rsid w:val="008942D4"/>
    <w:rsid w:val="008943B9"/>
    <w:rsid w:val="008953F2"/>
    <w:rsid w:val="00895925"/>
    <w:rsid w:val="008959B2"/>
    <w:rsid w:val="00895A09"/>
    <w:rsid w:val="00896655"/>
    <w:rsid w:val="008972D0"/>
    <w:rsid w:val="008975FF"/>
    <w:rsid w:val="008979CA"/>
    <w:rsid w:val="00897AFF"/>
    <w:rsid w:val="00897B6B"/>
    <w:rsid w:val="008A0B16"/>
    <w:rsid w:val="008A1003"/>
    <w:rsid w:val="008A1BA5"/>
    <w:rsid w:val="008A2994"/>
    <w:rsid w:val="008A2B54"/>
    <w:rsid w:val="008A3D94"/>
    <w:rsid w:val="008A3E03"/>
    <w:rsid w:val="008A451D"/>
    <w:rsid w:val="008A4B1B"/>
    <w:rsid w:val="008A4B37"/>
    <w:rsid w:val="008A4BA9"/>
    <w:rsid w:val="008A4D8E"/>
    <w:rsid w:val="008A4FDC"/>
    <w:rsid w:val="008A5416"/>
    <w:rsid w:val="008A54AF"/>
    <w:rsid w:val="008A6550"/>
    <w:rsid w:val="008A7093"/>
    <w:rsid w:val="008A71BA"/>
    <w:rsid w:val="008A74F0"/>
    <w:rsid w:val="008B0C38"/>
    <w:rsid w:val="008B103D"/>
    <w:rsid w:val="008B21FD"/>
    <w:rsid w:val="008B2E4D"/>
    <w:rsid w:val="008B3248"/>
    <w:rsid w:val="008B340F"/>
    <w:rsid w:val="008B3926"/>
    <w:rsid w:val="008B392F"/>
    <w:rsid w:val="008B3A58"/>
    <w:rsid w:val="008B4962"/>
    <w:rsid w:val="008B5013"/>
    <w:rsid w:val="008B59B0"/>
    <w:rsid w:val="008B5A6C"/>
    <w:rsid w:val="008B6003"/>
    <w:rsid w:val="008B7615"/>
    <w:rsid w:val="008B7FB1"/>
    <w:rsid w:val="008C0014"/>
    <w:rsid w:val="008C04B0"/>
    <w:rsid w:val="008C05D2"/>
    <w:rsid w:val="008C12C4"/>
    <w:rsid w:val="008C16E0"/>
    <w:rsid w:val="008C1C79"/>
    <w:rsid w:val="008C28D8"/>
    <w:rsid w:val="008C2D68"/>
    <w:rsid w:val="008C345B"/>
    <w:rsid w:val="008C356C"/>
    <w:rsid w:val="008C35FD"/>
    <w:rsid w:val="008C36D1"/>
    <w:rsid w:val="008C3AAA"/>
    <w:rsid w:val="008C4238"/>
    <w:rsid w:val="008C4261"/>
    <w:rsid w:val="008C491D"/>
    <w:rsid w:val="008C4E21"/>
    <w:rsid w:val="008C6BA8"/>
    <w:rsid w:val="008C6FAA"/>
    <w:rsid w:val="008D02CA"/>
    <w:rsid w:val="008D086E"/>
    <w:rsid w:val="008D0CDE"/>
    <w:rsid w:val="008D1BBA"/>
    <w:rsid w:val="008D230E"/>
    <w:rsid w:val="008D2968"/>
    <w:rsid w:val="008D2AEB"/>
    <w:rsid w:val="008D2BFB"/>
    <w:rsid w:val="008D2FC8"/>
    <w:rsid w:val="008D2FF0"/>
    <w:rsid w:val="008D3456"/>
    <w:rsid w:val="008D3D35"/>
    <w:rsid w:val="008D3FF7"/>
    <w:rsid w:val="008D4D2C"/>
    <w:rsid w:val="008D5B4C"/>
    <w:rsid w:val="008D5D76"/>
    <w:rsid w:val="008D62FE"/>
    <w:rsid w:val="008D63C8"/>
    <w:rsid w:val="008D650A"/>
    <w:rsid w:val="008E121C"/>
    <w:rsid w:val="008E19DF"/>
    <w:rsid w:val="008E2A66"/>
    <w:rsid w:val="008E4467"/>
    <w:rsid w:val="008E49AC"/>
    <w:rsid w:val="008E4DDE"/>
    <w:rsid w:val="008E4F50"/>
    <w:rsid w:val="008E5E04"/>
    <w:rsid w:val="008E627D"/>
    <w:rsid w:val="008E62DD"/>
    <w:rsid w:val="008E6327"/>
    <w:rsid w:val="008E65BF"/>
    <w:rsid w:val="008E6A75"/>
    <w:rsid w:val="008E7E25"/>
    <w:rsid w:val="008E7F19"/>
    <w:rsid w:val="008F0FDA"/>
    <w:rsid w:val="008F2812"/>
    <w:rsid w:val="008F4080"/>
    <w:rsid w:val="008F4454"/>
    <w:rsid w:val="008F463B"/>
    <w:rsid w:val="008F5099"/>
    <w:rsid w:val="008F51A4"/>
    <w:rsid w:val="008F5347"/>
    <w:rsid w:val="008F5361"/>
    <w:rsid w:val="008F53AB"/>
    <w:rsid w:val="008F55E8"/>
    <w:rsid w:val="008F6919"/>
    <w:rsid w:val="008F6DDF"/>
    <w:rsid w:val="008F7109"/>
    <w:rsid w:val="008F77DA"/>
    <w:rsid w:val="008F7CB9"/>
    <w:rsid w:val="008F7E74"/>
    <w:rsid w:val="009007EC"/>
    <w:rsid w:val="009013CC"/>
    <w:rsid w:val="0090148E"/>
    <w:rsid w:val="00901E1E"/>
    <w:rsid w:val="00901EC4"/>
    <w:rsid w:val="00902157"/>
    <w:rsid w:val="00903232"/>
    <w:rsid w:val="00903A81"/>
    <w:rsid w:val="00903ADF"/>
    <w:rsid w:val="00904107"/>
    <w:rsid w:val="00904741"/>
    <w:rsid w:val="00904935"/>
    <w:rsid w:val="00904A95"/>
    <w:rsid w:val="00905217"/>
    <w:rsid w:val="00905477"/>
    <w:rsid w:val="00905744"/>
    <w:rsid w:val="00905EAB"/>
    <w:rsid w:val="009068CB"/>
    <w:rsid w:val="00906CC3"/>
    <w:rsid w:val="00906FC2"/>
    <w:rsid w:val="00906FE1"/>
    <w:rsid w:val="009070C0"/>
    <w:rsid w:val="00907AEA"/>
    <w:rsid w:val="00910017"/>
    <w:rsid w:val="00910462"/>
    <w:rsid w:val="00910A28"/>
    <w:rsid w:val="00912051"/>
    <w:rsid w:val="009123C3"/>
    <w:rsid w:val="00912434"/>
    <w:rsid w:val="009125ED"/>
    <w:rsid w:val="009127C1"/>
    <w:rsid w:val="009138CF"/>
    <w:rsid w:val="00913AE6"/>
    <w:rsid w:val="009140B7"/>
    <w:rsid w:val="00915FAB"/>
    <w:rsid w:val="0091609A"/>
    <w:rsid w:val="00916644"/>
    <w:rsid w:val="00916925"/>
    <w:rsid w:val="00916BF2"/>
    <w:rsid w:val="009203C3"/>
    <w:rsid w:val="00920569"/>
    <w:rsid w:val="00920A02"/>
    <w:rsid w:val="00920C42"/>
    <w:rsid w:val="00920FF2"/>
    <w:rsid w:val="00921668"/>
    <w:rsid w:val="00921970"/>
    <w:rsid w:val="00921BED"/>
    <w:rsid w:val="00923749"/>
    <w:rsid w:val="0092382C"/>
    <w:rsid w:val="00925AFB"/>
    <w:rsid w:val="0092650B"/>
    <w:rsid w:val="00926CD6"/>
    <w:rsid w:val="009275EB"/>
    <w:rsid w:val="00927E47"/>
    <w:rsid w:val="00930EB5"/>
    <w:rsid w:val="0093112B"/>
    <w:rsid w:val="00932469"/>
    <w:rsid w:val="00932E5B"/>
    <w:rsid w:val="009337D2"/>
    <w:rsid w:val="009345C0"/>
    <w:rsid w:val="00934662"/>
    <w:rsid w:val="00934D03"/>
    <w:rsid w:val="00935842"/>
    <w:rsid w:val="00935CDD"/>
    <w:rsid w:val="00935E28"/>
    <w:rsid w:val="00935F3F"/>
    <w:rsid w:val="0093648D"/>
    <w:rsid w:val="0093690C"/>
    <w:rsid w:val="009369D5"/>
    <w:rsid w:val="00937014"/>
    <w:rsid w:val="00937908"/>
    <w:rsid w:val="00940789"/>
    <w:rsid w:val="00942739"/>
    <w:rsid w:val="00942A12"/>
    <w:rsid w:val="00942E82"/>
    <w:rsid w:val="00942F0E"/>
    <w:rsid w:val="00942F7F"/>
    <w:rsid w:val="0094325B"/>
    <w:rsid w:val="009434BE"/>
    <w:rsid w:val="00944A5F"/>
    <w:rsid w:val="00944B7F"/>
    <w:rsid w:val="00944FF5"/>
    <w:rsid w:val="00945B31"/>
    <w:rsid w:val="0094626B"/>
    <w:rsid w:val="0094699E"/>
    <w:rsid w:val="00946E79"/>
    <w:rsid w:val="00947635"/>
    <w:rsid w:val="00950134"/>
    <w:rsid w:val="00950685"/>
    <w:rsid w:val="00950A83"/>
    <w:rsid w:val="00950E31"/>
    <w:rsid w:val="00950F25"/>
    <w:rsid w:val="009513EC"/>
    <w:rsid w:val="009516A5"/>
    <w:rsid w:val="009529AD"/>
    <w:rsid w:val="00952AAD"/>
    <w:rsid w:val="00952B29"/>
    <w:rsid w:val="009539C0"/>
    <w:rsid w:val="00953D44"/>
    <w:rsid w:val="009543FF"/>
    <w:rsid w:val="00954568"/>
    <w:rsid w:val="009546AC"/>
    <w:rsid w:val="00954BF3"/>
    <w:rsid w:val="00954C82"/>
    <w:rsid w:val="0095557D"/>
    <w:rsid w:val="009560E0"/>
    <w:rsid w:val="00956334"/>
    <w:rsid w:val="009568B8"/>
    <w:rsid w:val="009571FC"/>
    <w:rsid w:val="009602F2"/>
    <w:rsid w:val="0096062C"/>
    <w:rsid w:val="00960CD4"/>
    <w:rsid w:val="00962401"/>
    <w:rsid w:val="0096312C"/>
    <w:rsid w:val="00963197"/>
    <w:rsid w:val="009631BD"/>
    <w:rsid w:val="00963528"/>
    <w:rsid w:val="00963E23"/>
    <w:rsid w:val="0096430C"/>
    <w:rsid w:val="009643B9"/>
    <w:rsid w:val="00964DFC"/>
    <w:rsid w:val="009655AE"/>
    <w:rsid w:val="00965812"/>
    <w:rsid w:val="00965AF7"/>
    <w:rsid w:val="00965E73"/>
    <w:rsid w:val="00965F4D"/>
    <w:rsid w:val="00966D2B"/>
    <w:rsid w:val="0096777A"/>
    <w:rsid w:val="00970207"/>
    <w:rsid w:val="00970630"/>
    <w:rsid w:val="00970B0C"/>
    <w:rsid w:val="00971702"/>
    <w:rsid w:val="00972064"/>
    <w:rsid w:val="00972176"/>
    <w:rsid w:val="00972181"/>
    <w:rsid w:val="00972EB5"/>
    <w:rsid w:val="0097301D"/>
    <w:rsid w:val="0097395C"/>
    <w:rsid w:val="00973F93"/>
    <w:rsid w:val="0097412B"/>
    <w:rsid w:val="0097465D"/>
    <w:rsid w:val="00974E38"/>
    <w:rsid w:val="00975E8E"/>
    <w:rsid w:val="009767E9"/>
    <w:rsid w:val="00977016"/>
    <w:rsid w:val="009771CF"/>
    <w:rsid w:val="00980240"/>
    <w:rsid w:val="00980339"/>
    <w:rsid w:val="009810FD"/>
    <w:rsid w:val="0098288B"/>
    <w:rsid w:val="009828D6"/>
    <w:rsid w:val="00983491"/>
    <w:rsid w:val="00984088"/>
    <w:rsid w:val="009840A4"/>
    <w:rsid w:val="009844F0"/>
    <w:rsid w:val="00984F1E"/>
    <w:rsid w:val="009852C6"/>
    <w:rsid w:val="00985F01"/>
    <w:rsid w:val="0098613F"/>
    <w:rsid w:val="00987DB5"/>
    <w:rsid w:val="00987F43"/>
    <w:rsid w:val="009904E4"/>
    <w:rsid w:val="009910CD"/>
    <w:rsid w:val="00992665"/>
    <w:rsid w:val="009939DD"/>
    <w:rsid w:val="00994DD3"/>
    <w:rsid w:val="009959AD"/>
    <w:rsid w:val="00995B3C"/>
    <w:rsid w:val="009961BF"/>
    <w:rsid w:val="00996238"/>
    <w:rsid w:val="00996327"/>
    <w:rsid w:val="00996DE0"/>
    <w:rsid w:val="00996FCB"/>
    <w:rsid w:val="00997495"/>
    <w:rsid w:val="00997571"/>
    <w:rsid w:val="00997829"/>
    <w:rsid w:val="00997D71"/>
    <w:rsid w:val="00997E30"/>
    <w:rsid w:val="00997F36"/>
    <w:rsid w:val="009A008E"/>
    <w:rsid w:val="009A06A4"/>
    <w:rsid w:val="009A0E9F"/>
    <w:rsid w:val="009A12FD"/>
    <w:rsid w:val="009A220A"/>
    <w:rsid w:val="009A2D74"/>
    <w:rsid w:val="009A446E"/>
    <w:rsid w:val="009A4A64"/>
    <w:rsid w:val="009A4F35"/>
    <w:rsid w:val="009A5DCD"/>
    <w:rsid w:val="009A6203"/>
    <w:rsid w:val="009A631F"/>
    <w:rsid w:val="009A6348"/>
    <w:rsid w:val="009A6C8D"/>
    <w:rsid w:val="009A7231"/>
    <w:rsid w:val="009A75A9"/>
    <w:rsid w:val="009A77B5"/>
    <w:rsid w:val="009B2243"/>
    <w:rsid w:val="009B31DB"/>
    <w:rsid w:val="009B371A"/>
    <w:rsid w:val="009B38DA"/>
    <w:rsid w:val="009B4096"/>
    <w:rsid w:val="009B4681"/>
    <w:rsid w:val="009B4694"/>
    <w:rsid w:val="009B4E36"/>
    <w:rsid w:val="009B56EB"/>
    <w:rsid w:val="009B663F"/>
    <w:rsid w:val="009B6885"/>
    <w:rsid w:val="009B68A9"/>
    <w:rsid w:val="009B6A75"/>
    <w:rsid w:val="009B6BAF"/>
    <w:rsid w:val="009B75BF"/>
    <w:rsid w:val="009B7E84"/>
    <w:rsid w:val="009C0752"/>
    <w:rsid w:val="009C0986"/>
    <w:rsid w:val="009C2976"/>
    <w:rsid w:val="009C2CF7"/>
    <w:rsid w:val="009C2DDA"/>
    <w:rsid w:val="009C37DE"/>
    <w:rsid w:val="009C41FB"/>
    <w:rsid w:val="009C47EB"/>
    <w:rsid w:val="009C5A75"/>
    <w:rsid w:val="009C5CFD"/>
    <w:rsid w:val="009C6011"/>
    <w:rsid w:val="009C670B"/>
    <w:rsid w:val="009C68AB"/>
    <w:rsid w:val="009C6915"/>
    <w:rsid w:val="009C6FDE"/>
    <w:rsid w:val="009C7276"/>
    <w:rsid w:val="009D0226"/>
    <w:rsid w:val="009D0482"/>
    <w:rsid w:val="009D0782"/>
    <w:rsid w:val="009D0B84"/>
    <w:rsid w:val="009D2CAE"/>
    <w:rsid w:val="009D2D29"/>
    <w:rsid w:val="009D2EA7"/>
    <w:rsid w:val="009D2ED7"/>
    <w:rsid w:val="009D39A4"/>
    <w:rsid w:val="009D3C76"/>
    <w:rsid w:val="009D3D8B"/>
    <w:rsid w:val="009D4C4C"/>
    <w:rsid w:val="009D5635"/>
    <w:rsid w:val="009D5A0F"/>
    <w:rsid w:val="009D658F"/>
    <w:rsid w:val="009D6822"/>
    <w:rsid w:val="009D7439"/>
    <w:rsid w:val="009D765D"/>
    <w:rsid w:val="009D77AF"/>
    <w:rsid w:val="009D7E19"/>
    <w:rsid w:val="009E0F6B"/>
    <w:rsid w:val="009E13A0"/>
    <w:rsid w:val="009E13C7"/>
    <w:rsid w:val="009E1594"/>
    <w:rsid w:val="009E22E2"/>
    <w:rsid w:val="009E31EF"/>
    <w:rsid w:val="009E3834"/>
    <w:rsid w:val="009E3D18"/>
    <w:rsid w:val="009E3D96"/>
    <w:rsid w:val="009E474A"/>
    <w:rsid w:val="009E5090"/>
    <w:rsid w:val="009E51AC"/>
    <w:rsid w:val="009E5E38"/>
    <w:rsid w:val="009E5FE8"/>
    <w:rsid w:val="009E63BB"/>
    <w:rsid w:val="009E6CC7"/>
    <w:rsid w:val="009E7383"/>
    <w:rsid w:val="009E7422"/>
    <w:rsid w:val="009E7DD5"/>
    <w:rsid w:val="009F0105"/>
    <w:rsid w:val="009F1035"/>
    <w:rsid w:val="009F1D24"/>
    <w:rsid w:val="009F1E79"/>
    <w:rsid w:val="009F204A"/>
    <w:rsid w:val="009F229E"/>
    <w:rsid w:val="009F25F6"/>
    <w:rsid w:val="009F2A1A"/>
    <w:rsid w:val="009F33B9"/>
    <w:rsid w:val="009F39AF"/>
    <w:rsid w:val="009F3FC4"/>
    <w:rsid w:val="009F4721"/>
    <w:rsid w:val="009F4D53"/>
    <w:rsid w:val="009F5A93"/>
    <w:rsid w:val="009F5FE5"/>
    <w:rsid w:val="009F63C4"/>
    <w:rsid w:val="009F6F9E"/>
    <w:rsid w:val="009F72DD"/>
    <w:rsid w:val="009F77A6"/>
    <w:rsid w:val="009F7C36"/>
    <w:rsid w:val="00A0024A"/>
    <w:rsid w:val="00A007DA"/>
    <w:rsid w:val="00A00B8D"/>
    <w:rsid w:val="00A0145D"/>
    <w:rsid w:val="00A0158A"/>
    <w:rsid w:val="00A01C7A"/>
    <w:rsid w:val="00A02686"/>
    <w:rsid w:val="00A0278F"/>
    <w:rsid w:val="00A02856"/>
    <w:rsid w:val="00A02D8E"/>
    <w:rsid w:val="00A02F6D"/>
    <w:rsid w:val="00A03105"/>
    <w:rsid w:val="00A031AE"/>
    <w:rsid w:val="00A03AC3"/>
    <w:rsid w:val="00A04947"/>
    <w:rsid w:val="00A04ADA"/>
    <w:rsid w:val="00A04B4B"/>
    <w:rsid w:val="00A04C48"/>
    <w:rsid w:val="00A05904"/>
    <w:rsid w:val="00A05CE3"/>
    <w:rsid w:val="00A060DE"/>
    <w:rsid w:val="00A06226"/>
    <w:rsid w:val="00A06DAF"/>
    <w:rsid w:val="00A07452"/>
    <w:rsid w:val="00A07706"/>
    <w:rsid w:val="00A0776E"/>
    <w:rsid w:val="00A07B71"/>
    <w:rsid w:val="00A07DBA"/>
    <w:rsid w:val="00A103B2"/>
    <w:rsid w:val="00A10813"/>
    <w:rsid w:val="00A11785"/>
    <w:rsid w:val="00A11A80"/>
    <w:rsid w:val="00A11A91"/>
    <w:rsid w:val="00A11DF9"/>
    <w:rsid w:val="00A126E3"/>
    <w:rsid w:val="00A134EB"/>
    <w:rsid w:val="00A139E2"/>
    <w:rsid w:val="00A139EA"/>
    <w:rsid w:val="00A1461F"/>
    <w:rsid w:val="00A14A30"/>
    <w:rsid w:val="00A14A70"/>
    <w:rsid w:val="00A14B38"/>
    <w:rsid w:val="00A14EDF"/>
    <w:rsid w:val="00A15389"/>
    <w:rsid w:val="00A1540F"/>
    <w:rsid w:val="00A15D1D"/>
    <w:rsid w:val="00A1696A"/>
    <w:rsid w:val="00A16D00"/>
    <w:rsid w:val="00A17348"/>
    <w:rsid w:val="00A17C92"/>
    <w:rsid w:val="00A20B5E"/>
    <w:rsid w:val="00A20C1E"/>
    <w:rsid w:val="00A21506"/>
    <w:rsid w:val="00A2160D"/>
    <w:rsid w:val="00A218F5"/>
    <w:rsid w:val="00A21988"/>
    <w:rsid w:val="00A228E9"/>
    <w:rsid w:val="00A233D7"/>
    <w:rsid w:val="00A23909"/>
    <w:rsid w:val="00A23FB5"/>
    <w:rsid w:val="00A246BB"/>
    <w:rsid w:val="00A24F38"/>
    <w:rsid w:val="00A2573E"/>
    <w:rsid w:val="00A25740"/>
    <w:rsid w:val="00A25C5D"/>
    <w:rsid w:val="00A2640B"/>
    <w:rsid w:val="00A2734C"/>
    <w:rsid w:val="00A27423"/>
    <w:rsid w:val="00A27E34"/>
    <w:rsid w:val="00A301D7"/>
    <w:rsid w:val="00A3030C"/>
    <w:rsid w:val="00A31479"/>
    <w:rsid w:val="00A32077"/>
    <w:rsid w:val="00A32760"/>
    <w:rsid w:val="00A32E2A"/>
    <w:rsid w:val="00A33065"/>
    <w:rsid w:val="00A331D7"/>
    <w:rsid w:val="00A33283"/>
    <w:rsid w:val="00A335AE"/>
    <w:rsid w:val="00A34545"/>
    <w:rsid w:val="00A34F8B"/>
    <w:rsid w:val="00A355B3"/>
    <w:rsid w:val="00A35D33"/>
    <w:rsid w:val="00A3696D"/>
    <w:rsid w:val="00A369A9"/>
    <w:rsid w:val="00A36B3E"/>
    <w:rsid w:val="00A37641"/>
    <w:rsid w:val="00A419AF"/>
    <w:rsid w:val="00A433F0"/>
    <w:rsid w:val="00A43A89"/>
    <w:rsid w:val="00A43D91"/>
    <w:rsid w:val="00A43F90"/>
    <w:rsid w:val="00A443B0"/>
    <w:rsid w:val="00A44867"/>
    <w:rsid w:val="00A452A5"/>
    <w:rsid w:val="00A45F2E"/>
    <w:rsid w:val="00A46F59"/>
    <w:rsid w:val="00A51A51"/>
    <w:rsid w:val="00A51D28"/>
    <w:rsid w:val="00A52073"/>
    <w:rsid w:val="00A52199"/>
    <w:rsid w:val="00A5285C"/>
    <w:rsid w:val="00A52BAE"/>
    <w:rsid w:val="00A5311E"/>
    <w:rsid w:val="00A53377"/>
    <w:rsid w:val="00A53B24"/>
    <w:rsid w:val="00A54735"/>
    <w:rsid w:val="00A54F1F"/>
    <w:rsid w:val="00A55527"/>
    <w:rsid w:val="00A557E5"/>
    <w:rsid w:val="00A57782"/>
    <w:rsid w:val="00A57BE0"/>
    <w:rsid w:val="00A608C8"/>
    <w:rsid w:val="00A60BF9"/>
    <w:rsid w:val="00A60E06"/>
    <w:rsid w:val="00A6144A"/>
    <w:rsid w:val="00A61D4F"/>
    <w:rsid w:val="00A623EF"/>
    <w:rsid w:val="00A62F07"/>
    <w:rsid w:val="00A63B42"/>
    <w:rsid w:val="00A6438D"/>
    <w:rsid w:val="00A64459"/>
    <w:rsid w:val="00A66B0E"/>
    <w:rsid w:val="00A70728"/>
    <w:rsid w:val="00A707ED"/>
    <w:rsid w:val="00A710D0"/>
    <w:rsid w:val="00A719CA"/>
    <w:rsid w:val="00A71D82"/>
    <w:rsid w:val="00A72139"/>
    <w:rsid w:val="00A7292C"/>
    <w:rsid w:val="00A7298E"/>
    <w:rsid w:val="00A72E20"/>
    <w:rsid w:val="00A73544"/>
    <w:rsid w:val="00A738CA"/>
    <w:rsid w:val="00A73B23"/>
    <w:rsid w:val="00A744E2"/>
    <w:rsid w:val="00A74724"/>
    <w:rsid w:val="00A74F4F"/>
    <w:rsid w:val="00A75662"/>
    <w:rsid w:val="00A7591D"/>
    <w:rsid w:val="00A76179"/>
    <w:rsid w:val="00A76650"/>
    <w:rsid w:val="00A776B5"/>
    <w:rsid w:val="00A779DC"/>
    <w:rsid w:val="00A803EB"/>
    <w:rsid w:val="00A80520"/>
    <w:rsid w:val="00A80679"/>
    <w:rsid w:val="00A82FDF"/>
    <w:rsid w:val="00A83138"/>
    <w:rsid w:val="00A833A4"/>
    <w:rsid w:val="00A8367E"/>
    <w:rsid w:val="00A83771"/>
    <w:rsid w:val="00A83C6A"/>
    <w:rsid w:val="00A83F84"/>
    <w:rsid w:val="00A84A85"/>
    <w:rsid w:val="00A84D79"/>
    <w:rsid w:val="00A86EE4"/>
    <w:rsid w:val="00A87FC3"/>
    <w:rsid w:val="00A90293"/>
    <w:rsid w:val="00A902C8"/>
    <w:rsid w:val="00A91353"/>
    <w:rsid w:val="00A924BF"/>
    <w:rsid w:val="00A92CF2"/>
    <w:rsid w:val="00A92EC1"/>
    <w:rsid w:val="00A93940"/>
    <w:rsid w:val="00A939AB"/>
    <w:rsid w:val="00A93C2F"/>
    <w:rsid w:val="00A94B69"/>
    <w:rsid w:val="00A94D21"/>
    <w:rsid w:val="00A9517E"/>
    <w:rsid w:val="00A95825"/>
    <w:rsid w:val="00A96360"/>
    <w:rsid w:val="00A96E28"/>
    <w:rsid w:val="00A96E65"/>
    <w:rsid w:val="00A9704C"/>
    <w:rsid w:val="00A97312"/>
    <w:rsid w:val="00AA08FB"/>
    <w:rsid w:val="00AA0961"/>
    <w:rsid w:val="00AA0D18"/>
    <w:rsid w:val="00AA1171"/>
    <w:rsid w:val="00AA197B"/>
    <w:rsid w:val="00AA26C3"/>
    <w:rsid w:val="00AA2E89"/>
    <w:rsid w:val="00AA3574"/>
    <w:rsid w:val="00AA3786"/>
    <w:rsid w:val="00AA4AD9"/>
    <w:rsid w:val="00AA4F38"/>
    <w:rsid w:val="00AA5086"/>
    <w:rsid w:val="00AA521C"/>
    <w:rsid w:val="00AA5B1A"/>
    <w:rsid w:val="00AA644F"/>
    <w:rsid w:val="00AA66B7"/>
    <w:rsid w:val="00AA6C1A"/>
    <w:rsid w:val="00AA78E2"/>
    <w:rsid w:val="00AA7EBC"/>
    <w:rsid w:val="00AB004D"/>
    <w:rsid w:val="00AB00C3"/>
    <w:rsid w:val="00AB0474"/>
    <w:rsid w:val="00AB0751"/>
    <w:rsid w:val="00AB13AB"/>
    <w:rsid w:val="00AB1716"/>
    <w:rsid w:val="00AB2EDB"/>
    <w:rsid w:val="00AB2F31"/>
    <w:rsid w:val="00AB31C2"/>
    <w:rsid w:val="00AB3759"/>
    <w:rsid w:val="00AB3CAD"/>
    <w:rsid w:val="00AB4DD4"/>
    <w:rsid w:val="00AB4E3B"/>
    <w:rsid w:val="00AB4FD5"/>
    <w:rsid w:val="00AB5AF2"/>
    <w:rsid w:val="00AB6234"/>
    <w:rsid w:val="00AB6A2A"/>
    <w:rsid w:val="00AB6D9F"/>
    <w:rsid w:val="00AB76BA"/>
    <w:rsid w:val="00AB7BFE"/>
    <w:rsid w:val="00AC0061"/>
    <w:rsid w:val="00AC00EC"/>
    <w:rsid w:val="00AC0157"/>
    <w:rsid w:val="00AC152B"/>
    <w:rsid w:val="00AC1A3A"/>
    <w:rsid w:val="00AC1AE0"/>
    <w:rsid w:val="00AC2E0F"/>
    <w:rsid w:val="00AC3344"/>
    <w:rsid w:val="00AC3388"/>
    <w:rsid w:val="00AC3698"/>
    <w:rsid w:val="00AC3908"/>
    <w:rsid w:val="00AC3D19"/>
    <w:rsid w:val="00AC3FA5"/>
    <w:rsid w:val="00AC457A"/>
    <w:rsid w:val="00AC5F77"/>
    <w:rsid w:val="00AC6588"/>
    <w:rsid w:val="00AC7158"/>
    <w:rsid w:val="00AC75A6"/>
    <w:rsid w:val="00AC761A"/>
    <w:rsid w:val="00AC78E4"/>
    <w:rsid w:val="00AD0B68"/>
    <w:rsid w:val="00AD0C8E"/>
    <w:rsid w:val="00AD181B"/>
    <w:rsid w:val="00AD1A08"/>
    <w:rsid w:val="00AD1CE6"/>
    <w:rsid w:val="00AD1F16"/>
    <w:rsid w:val="00AD27BF"/>
    <w:rsid w:val="00AD2A62"/>
    <w:rsid w:val="00AD2A69"/>
    <w:rsid w:val="00AD3952"/>
    <w:rsid w:val="00AD3D1C"/>
    <w:rsid w:val="00AD4735"/>
    <w:rsid w:val="00AD4A7A"/>
    <w:rsid w:val="00AD51D0"/>
    <w:rsid w:val="00AD5F3C"/>
    <w:rsid w:val="00AD6731"/>
    <w:rsid w:val="00AD6CD2"/>
    <w:rsid w:val="00AD7078"/>
    <w:rsid w:val="00AD7887"/>
    <w:rsid w:val="00AD7C97"/>
    <w:rsid w:val="00AE0108"/>
    <w:rsid w:val="00AE0419"/>
    <w:rsid w:val="00AE0531"/>
    <w:rsid w:val="00AE07A1"/>
    <w:rsid w:val="00AE099B"/>
    <w:rsid w:val="00AE0C0A"/>
    <w:rsid w:val="00AE1F9C"/>
    <w:rsid w:val="00AE221F"/>
    <w:rsid w:val="00AE2640"/>
    <w:rsid w:val="00AE2B5C"/>
    <w:rsid w:val="00AE2CB6"/>
    <w:rsid w:val="00AE3017"/>
    <w:rsid w:val="00AE3367"/>
    <w:rsid w:val="00AE3AC6"/>
    <w:rsid w:val="00AE4AA3"/>
    <w:rsid w:val="00AE5559"/>
    <w:rsid w:val="00AE55E3"/>
    <w:rsid w:val="00AE5A1E"/>
    <w:rsid w:val="00AE6E31"/>
    <w:rsid w:val="00AE71C7"/>
    <w:rsid w:val="00AE770B"/>
    <w:rsid w:val="00AE781A"/>
    <w:rsid w:val="00AE78EE"/>
    <w:rsid w:val="00AE79FB"/>
    <w:rsid w:val="00AF0839"/>
    <w:rsid w:val="00AF203E"/>
    <w:rsid w:val="00AF3A99"/>
    <w:rsid w:val="00AF3CDF"/>
    <w:rsid w:val="00AF3EC9"/>
    <w:rsid w:val="00AF4C8A"/>
    <w:rsid w:val="00AF4F0E"/>
    <w:rsid w:val="00AF5161"/>
    <w:rsid w:val="00AF6F8E"/>
    <w:rsid w:val="00AF7113"/>
    <w:rsid w:val="00AF76C8"/>
    <w:rsid w:val="00AF7C90"/>
    <w:rsid w:val="00AF7D69"/>
    <w:rsid w:val="00B0016D"/>
    <w:rsid w:val="00B00795"/>
    <w:rsid w:val="00B010AF"/>
    <w:rsid w:val="00B013A5"/>
    <w:rsid w:val="00B01B07"/>
    <w:rsid w:val="00B01C01"/>
    <w:rsid w:val="00B01D35"/>
    <w:rsid w:val="00B02B51"/>
    <w:rsid w:val="00B02F6C"/>
    <w:rsid w:val="00B0313C"/>
    <w:rsid w:val="00B03679"/>
    <w:rsid w:val="00B03C35"/>
    <w:rsid w:val="00B03F99"/>
    <w:rsid w:val="00B04995"/>
    <w:rsid w:val="00B04A9C"/>
    <w:rsid w:val="00B051B3"/>
    <w:rsid w:val="00B05970"/>
    <w:rsid w:val="00B05A32"/>
    <w:rsid w:val="00B05D01"/>
    <w:rsid w:val="00B062DE"/>
    <w:rsid w:val="00B063CD"/>
    <w:rsid w:val="00B067B6"/>
    <w:rsid w:val="00B06A0F"/>
    <w:rsid w:val="00B07062"/>
    <w:rsid w:val="00B07329"/>
    <w:rsid w:val="00B07424"/>
    <w:rsid w:val="00B105C3"/>
    <w:rsid w:val="00B11103"/>
    <w:rsid w:val="00B11144"/>
    <w:rsid w:val="00B12581"/>
    <w:rsid w:val="00B12AD3"/>
    <w:rsid w:val="00B12D2F"/>
    <w:rsid w:val="00B130F1"/>
    <w:rsid w:val="00B1313D"/>
    <w:rsid w:val="00B131BF"/>
    <w:rsid w:val="00B135A1"/>
    <w:rsid w:val="00B14807"/>
    <w:rsid w:val="00B15437"/>
    <w:rsid w:val="00B1596E"/>
    <w:rsid w:val="00B15F8A"/>
    <w:rsid w:val="00B163F5"/>
    <w:rsid w:val="00B1640A"/>
    <w:rsid w:val="00B205F3"/>
    <w:rsid w:val="00B20918"/>
    <w:rsid w:val="00B21058"/>
    <w:rsid w:val="00B21CEF"/>
    <w:rsid w:val="00B2260E"/>
    <w:rsid w:val="00B22A47"/>
    <w:rsid w:val="00B22BDF"/>
    <w:rsid w:val="00B2358F"/>
    <w:rsid w:val="00B23EA4"/>
    <w:rsid w:val="00B2425B"/>
    <w:rsid w:val="00B24975"/>
    <w:rsid w:val="00B2527F"/>
    <w:rsid w:val="00B25A33"/>
    <w:rsid w:val="00B25CA6"/>
    <w:rsid w:val="00B264D2"/>
    <w:rsid w:val="00B26B02"/>
    <w:rsid w:val="00B26F68"/>
    <w:rsid w:val="00B27E97"/>
    <w:rsid w:val="00B27FBF"/>
    <w:rsid w:val="00B32291"/>
    <w:rsid w:val="00B336B0"/>
    <w:rsid w:val="00B33802"/>
    <w:rsid w:val="00B33888"/>
    <w:rsid w:val="00B33F5B"/>
    <w:rsid w:val="00B36375"/>
    <w:rsid w:val="00B3659A"/>
    <w:rsid w:val="00B365F7"/>
    <w:rsid w:val="00B36791"/>
    <w:rsid w:val="00B36F70"/>
    <w:rsid w:val="00B3758A"/>
    <w:rsid w:val="00B404D1"/>
    <w:rsid w:val="00B40983"/>
    <w:rsid w:val="00B41103"/>
    <w:rsid w:val="00B4154A"/>
    <w:rsid w:val="00B41ED3"/>
    <w:rsid w:val="00B42726"/>
    <w:rsid w:val="00B4280D"/>
    <w:rsid w:val="00B42E7B"/>
    <w:rsid w:val="00B44434"/>
    <w:rsid w:val="00B44600"/>
    <w:rsid w:val="00B447C5"/>
    <w:rsid w:val="00B44981"/>
    <w:rsid w:val="00B44C78"/>
    <w:rsid w:val="00B44C80"/>
    <w:rsid w:val="00B44D27"/>
    <w:rsid w:val="00B452A6"/>
    <w:rsid w:val="00B459CC"/>
    <w:rsid w:val="00B4665D"/>
    <w:rsid w:val="00B46A31"/>
    <w:rsid w:val="00B47A62"/>
    <w:rsid w:val="00B5077A"/>
    <w:rsid w:val="00B50BF9"/>
    <w:rsid w:val="00B513A5"/>
    <w:rsid w:val="00B51DC3"/>
    <w:rsid w:val="00B51E2E"/>
    <w:rsid w:val="00B52AAB"/>
    <w:rsid w:val="00B52D90"/>
    <w:rsid w:val="00B5346C"/>
    <w:rsid w:val="00B54321"/>
    <w:rsid w:val="00B54DAF"/>
    <w:rsid w:val="00B5592F"/>
    <w:rsid w:val="00B55C8E"/>
    <w:rsid w:val="00B56851"/>
    <w:rsid w:val="00B56DBC"/>
    <w:rsid w:val="00B570BE"/>
    <w:rsid w:val="00B577AB"/>
    <w:rsid w:val="00B600D8"/>
    <w:rsid w:val="00B60D46"/>
    <w:rsid w:val="00B6101E"/>
    <w:rsid w:val="00B62533"/>
    <w:rsid w:val="00B62D79"/>
    <w:rsid w:val="00B648C7"/>
    <w:rsid w:val="00B65030"/>
    <w:rsid w:val="00B6582C"/>
    <w:rsid w:val="00B659D7"/>
    <w:rsid w:val="00B65AE5"/>
    <w:rsid w:val="00B6616F"/>
    <w:rsid w:val="00B666B7"/>
    <w:rsid w:val="00B67102"/>
    <w:rsid w:val="00B672A5"/>
    <w:rsid w:val="00B67A47"/>
    <w:rsid w:val="00B70CAD"/>
    <w:rsid w:val="00B70FF9"/>
    <w:rsid w:val="00B710C0"/>
    <w:rsid w:val="00B71572"/>
    <w:rsid w:val="00B71A6C"/>
    <w:rsid w:val="00B72241"/>
    <w:rsid w:val="00B72E2E"/>
    <w:rsid w:val="00B730E9"/>
    <w:rsid w:val="00B738E1"/>
    <w:rsid w:val="00B74499"/>
    <w:rsid w:val="00B74C4B"/>
    <w:rsid w:val="00B75846"/>
    <w:rsid w:val="00B75BB9"/>
    <w:rsid w:val="00B75C8B"/>
    <w:rsid w:val="00B76D2F"/>
    <w:rsid w:val="00B777F3"/>
    <w:rsid w:val="00B80510"/>
    <w:rsid w:val="00B805C7"/>
    <w:rsid w:val="00B8072C"/>
    <w:rsid w:val="00B80B65"/>
    <w:rsid w:val="00B80CCC"/>
    <w:rsid w:val="00B80F1A"/>
    <w:rsid w:val="00B820B3"/>
    <w:rsid w:val="00B82163"/>
    <w:rsid w:val="00B82184"/>
    <w:rsid w:val="00B838E3"/>
    <w:rsid w:val="00B839ED"/>
    <w:rsid w:val="00B840ED"/>
    <w:rsid w:val="00B849F3"/>
    <w:rsid w:val="00B84A66"/>
    <w:rsid w:val="00B86BEE"/>
    <w:rsid w:val="00B86C30"/>
    <w:rsid w:val="00B86DA6"/>
    <w:rsid w:val="00B86F3F"/>
    <w:rsid w:val="00B87047"/>
    <w:rsid w:val="00B87331"/>
    <w:rsid w:val="00B879C4"/>
    <w:rsid w:val="00B903F4"/>
    <w:rsid w:val="00B90B0B"/>
    <w:rsid w:val="00B90C05"/>
    <w:rsid w:val="00B91496"/>
    <w:rsid w:val="00B916A6"/>
    <w:rsid w:val="00B91D6E"/>
    <w:rsid w:val="00B91D92"/>
    <w:rsid w:val="00B92572"/>
    <w:rsid w:val="00B92AEC"/>
    <w:rsid w:val="00B937B5"/>
    <w:rsid w:val="00B93856"/>
    <w:rsid w:val="00B93F2B"/>
    <w:rsid w:val="00B93F88"/>
    <w:rsid w:val="00B94083"/>
    <w:rsid w:val="00B945DC"/>
    <w:rsid w:val="00B94A7E"/>
    <w:rsid w:val="00B95493"/>
    <w:rsid w:val="00B9566D"/>
    <w:rsid w:val="00B957F6"/>
    <w:rsid w:val="00B962B5"/>
    <w:rsid w:val="00B9692F"/>
    <w:rsid w:val="00B97633"/>
    <w:rsid w:val="00B978DC"/>
    <w:rsid w:val="00B979D6"/>
    <w:rsid w:val="00B97BCD"/>
    <w:rsid w:val="00B97FCF"/>
    <w:rsid w:val="00BA009D"/>
    <w:rsid w:val="00BA0291"/>
    <w:rsid w:val="00BA0793"/>
    <w:rsid w:val="00BA07B3"/>
    <w:rsid w:val="00BA1ABC"/>
    <w:rsid w:val="00BA271A"/>
    <w:rsid w:val="00BA2E61"/>
    <w:rsid w:val="00BA364D"/>
    <w:rsid w:val="00BA3F1C"/>
    <w:rsid w:val="00BA4209"/>
    <w:rsid w:val="00BA4DAD"/>
    <w:rsid w:val="00BA5678"/>
    <w:rsid w:val="00BA5C32"/>
    <w:rsid w:val="00BA60A7"/>
    <w:rsid w:val="00BA6727"/>
    <w:rsid w:val="00BA704F"/>
    <w:rsid w:val="00BA75EE"/>
    <w:rsid w:val="00BA794A"/>
    <w:rsid w:val="00BA7E55"/>
    <w:rsid w:val="00BB00A3"/>
    <w:rsid w:val="00BB070C"/>
    <w:rsid w:val="00BB1074"/>
    <w:rsid w:val="00BB1349"/>
    <w:rsid w:val="00BB1374"/>
    <w:rsid w:val="00BB164A"/>
    <w:rsid w:val="00BB1C44"/>
    <w:rsid w:val="00BB48DA"/>
    <w:rsid w:val="00BB49A3"/>
    <w:rsid w:val="00BB61DB"/>
    <w:rsid w:val="00BB6308"/>
    <w:rsid w:val="00BC04D3"/>
    <w:rsid w:val="00BC1BAE"/>
    <w:rsid w:val="00BC1E7C"/>
    <w:rsid w:val="00BC250C"/>
    <w:rsid w:val="00BC3B18"/>
    <w:rsid w:val="00BC3E29"/>
    <w:rsid w:val="00BC3F03"/>
    <w:rsid w:val="00BC4434"/>
    <w:rsid w:val="00BC46F4"/>
    <w:rsid w:val="00BC4781"/>
    <w:rsid w:val="00BC4EA3"/>
    <w:rsid w:val="00BC5360"/>
    <w:rsid w:val="00BC5829"/>
    <w:rsid w:val="00BC5ABC"/>
    <w:rsid w:val="00BC5F4B"/>
    <w:rsid w:val="00BC6427"/>
    <w:rsid w:val="00BC6782"/>
    <w:rsid w:val="00BC67D4"/>
    <w:rsid w:val="00BC67EF"/>
    <w:rsid w:val="00BC762C"/>
    <w:rsid w:val="00BD114B"/>
    <w:rsid w:val="00BD1AB2"/>
    <w:rsid w:val="00BD1C52"/>
    <w:rsid w:val="00BD2374"/>
    <w:rsid w:val="00BD23A3"/>
    <w:rsid w:val="00BD3734"/>
    <w:rsid w:val="00BD3C95"/>
    <w:rsid w:val="00BD40E5"/>
    <w:rsid w:val="00BD4700"/>
    <w:rsid w:val="00BD4AA8"/>
    <w:rsid w:val="00BD5493"/>
    <w:rsid w:val="00BD56C8"/>
    <w:rsid w:val="00BD56D9"/>
    <w:rsid w:val="00BD5E12"/>
    <w:rsid w:val="00BD688E"/>
    <w:rsid w:val="00BE01AA"/>
    <w:rsid w:val="00BE083B"/>
    <w:rsid w:val="00BE202F"/>
    <w:rsid w:val="00BE2E16"/>
    <w:rsid w:val="00BE386A"/>
    <w:rsid w:val="00BE3C9D"/>
    <w:rsid w:val="00BE494D"/>
    <w:rsid w:val="00BE556A"/>
    <w:rsid w:val="00BE5627"/>
    <w:rsid w:val="00BE5673"/>
    <w:rsid w:val="00BE62D5"/>
    <w:rsid w:val="00BE6613"/>
    <w:rsid w:val="00BE6AD8"/>
    <w:rsid w:val="00BE7578"/>
    <w:rsid w:val="00BE7C3E"/>
    <w:rsid w:val="00BF0102"/>
    <w:rsid w:val="00BF032F"/>
    <w:rsid w:val="00BF0DB9"/>
    <w:rsid w:val="00BF15F6"/>
    <w:rsid w:val="00BF1AD6"/>
    <w:rsid w:val="00BF1FF5"/>
    <w:rsid w:val="00BF257B"/>
    <w:rsid w:val="00BF2636"/>
    <w:rsid w:val="00BF2B6B"/>
    <w:rsid w:val="00BF321E"/>
    <w:rsid w:val="00BF512F"/>
    <w:rsid w:val="00BF53CF"/>
    <w:rsid w:val="00BF541C"/>
    <w:rsid w:val="00BF5703"/>
    <w:rsid w:val="00BF5B3B"/>
    <w:rsid w:val="00BF78BD"/>
    <w:rsid w:val="00BF7F2B"/>
    <w:rsid w:val="00C00430"/>
    <w:rsid w:val="00C0127B"/>
    <w:rsid w:val="00C0176E"/>
    <w:rsid w:val="00C01C7E"/>
    <w:rsid w:val="00C01D50"/>
    <w:rsid w:val="00C01E18"/>
    <w:rsid w:val="00C022A9"/>
    <w:rsid w:val="00C02CD2"/>
    <w:rsid w:val="00C02DE7"/>
    <w:rsid w:val="00C02E59"/>
    <w:rsid w:val="00C04855"/>
    <w:rsid w:val="00C05493"/>
    <w:rsid w:val="00C05DD8"/>
    <w:rsid w:val="00C06661"/>
    <w:rsid w:val="00C0691D"/>
    <w:rsid w:val="00C075D2"/>
    <w:rsid w:val="00C07B12"/>
    <w:rsid w:val="00C10D9F"/>
    <w:rsid w:val="00C11048"/>
    <w:rsid w:val="00C1132B"/>
    <w:rsid w:val="00C117F9"/>
    <w:rsid w:val="00C11F9E"/>
    <w:rsid w:val="00C1223D"/>
    <w:rsid w:val="00C13BD1"/>
    <w:rsid w:val="00C13F00"/>
    <w:rsid w:val="00C14578"/>
    <w:rsid w:val="00C145C5"/>
    <w:rsid w:val="00C1510E"/>
    <w:rsid w:val="00C15B29"/>
    <w:rsid w:val="00C15E6C"/>
    <w:rsid w:val="00C1616F"/>
    <w:rsid w:val="00C16510"/>
    <w:rsid w:val="00C16BD5"/>
    <w:rsid w:val="00C16EBC"/>
    <w:rsid w:val="00C16FD0"/>
    <w:rsid w:val="00C173A1"/>
    <w:rsid w:val="00C17AC8"/>
    <w:rsid w:val="00C204D2"/>
    <w:rsid w:val="00C2066C"/>
    <w:rsid w:val="00C20DFF"/>
    <w:rsid w:val="00C2146A"/>
    <w:rsid w:val="00C21C9E"/>
    <w:rsid w:val="00C21D26"/>
    <w:rsid w:val="00C21E98"/>
    <w:rsid w:val="00C224F5"/>
    <w:rsid w:val="00C229A0"/>
    <w:rsid w:val="00C23012"/>
    <w:rsid w:val="00C23F02"/>
    <w:rsid w:val="00C24018"/>
    <w:rsid w:val="00C24D87"/>
    <w:rsid w:val="00C251B7"/>
    <w:rsid w:val="00C255F2"/>
    <w:rsid w:val="00C258FA"/>
    <w:rsid w:val="00C25D7E"/>
    <w:rsid w:val="00C26DD4"/>
    <w:rsid w:val="00C2714A"/>
    <w:rsid w:val="00C2738E"/>
    <w:rsid w:val="00C27669"/>
    <w:rsid w:val="00C27B48"/>
    <w:rsid w:val="00C30295"/>
    <w:rsid w:val="00C30DF0"/>
    <w:rsid w:val="00C31AE7"/>
    <w:rsid w:val="00C31BDD"/>
    <w:rsid w:val="00C31D0C"/>
    <w:rsid w:val="00C32C82"/>
    <w:rsid w:val="00C33337"/>
    <w:rsid w:val="00C3376E"/>
    <w:rsid w:val="00C33DD0"/>
    <w:rsid w:val="00C34083"/>
    <w:rsid w:val="00C34370"/>
    <w:rsid w:val="00C34C53"/>
    <w:rsid w:val="00C35831"/>
    <w:rsid w:val="00C360AB"/>
    <w:rsid w:val="00C36318"/>
    <w:rsid w:val="00C36890"/>
    <w:rsid w:val="00C36E4E"/>
    <w:rsid w:val="00C36F36"/>
    <w:rsid w:val="00C37123"/>
    <w:rsid w:val="00C3716E"/>
    <w:rsid w:val="00C37783"/>
    <w:rsid w:val="00C37E8C"/>
    <w:rsid w:val="00C41107"/>
    <w:rsid w:val="00C4167D"/>
    <w:rsid w:val="00C420C5"/>
    <w:rsid w:val="00C42D63"/>
    <w:rsid w:val="00C43707"/>
    <w:rsid w:val="00C43B40"/>
    <w:rsid w:val="00C43BC1"/>
    <w:rsid w:val="00C441AD"/>
    <w:rsid w:val="00C44862"/>
    <w:rsid w:val="00C44CD5"/>
    <w:rsid w:val="00C44D52"/>
    <w:rsid w:val="00C45A98"/>
    <w:rsid w:val="00C4640D"/>
    <w:rsid w:val="00C4649F"/>
    <w:rsid w:val="00C46CD3"/>
    <w:rsid w:val="00C46DB2"/>
    <w:rsid w:val="00C47E21"/>
    <w:rsid w:val="00C50088"/>
    <w:rsid w:val="00C501E6"/>
    <w:rsid w:val="00C502E9"/>
    <w:rsid w:val="00C506CC"/>
    <w:rsid w:val="00C508ED"/>
    <w:rsid w:val="00C5173C"/>
    <w:rsid w:val="00C5181D"/>
    <w:rsid w:val="00C51A0A"/>
    <w:rsid w:val="00C51BED"/>
    <w:rsid w:val="00C52865"/>
    <w:rsid w:val="00C5286F"/>
    <w:rsid w:val="00C52C5C"/>
    <w:rsid w:val="00C5314F"/>
    <w:rsid w:val="00C536C0"/>
    <w:rsid w:val="00C53A70"/>
    <w:rsid w:val="00C53F8D"/>
    <w:rsid w:val="00C54805"/>
    <w:rsid w:val="00C54AC5"/>
    <w:rsid w:val="00C54B44"/>
    <w:rsid w:val="00C54C46"/>
    <w:rsid w:val="00C55C3D"/>
    <w:rsid w:val="00C56207"/>
    <w:rsid w:val="00C5687D"/>
    <w:rsid w:val="00C56F8A"/>
    <w:rsid w:val="00C60B95"/>
    <w:rsid w:val="00C614E5"/>
    <w:rsid w:val="00C61888"/>
    <w:rsid w:val="00C62033"/>
    <w:rsid w:val="00C62250"/>
    <w:rsid w:val="00C639F7"/>
    <w:rsid w:val="00C65768"/>
    <w:rsid w:val="00C65833"/>
    <w:rsid w:val="00C65FF3"/>
    <w:rsid w:val="00C671E3"/>
    <w:rsid w:val="00C67D62"/>
    <w:rsid w:val="00C70004"/>
    <w:rsid w:val="00C70E97"/>
    <w:rsid w:val="00C71015"/>
    <w:rsid w:val="00C7182B"/>
    <w:rsid w:val="00C71A3D"/>
    <w:rsid w:val="00C71F89"/>
    <w:rsid w:val="00C732C5"/>
    <w:rsid w:val="00C73759"/>
    <w:rsid w:val="00C74460"/>
    <w:rsid w:val="00C749F5"/>
    <w:rsid w:val="00C75B19"/>
    <w:rsid w:val="00C7606F"/>
    <w:rsid w:val="00C7653F"/>
    <w:rsid w:val="00C76710"/>
    <w:rsid w:val="00C769C6"/>
    <w:rsid w:val="00C76A79"/>
    <w:rsid w:val="00C76C44"/>
    <w:rsid w:val="00C77692"/>
    <w:rsid w:val="00C813F4"/>
    <w:rsid w:val="00C814BC"/>
    <w:rsid w:val="00C8254E"/>
    <w:rsid w:val="00C83A33"/>
    <w:rsid w:val="00C83AB0"/>
    <w:rsid w:val="00C84028"/>
    <w:rsid w:val="00C84608"/>
    <w:rsid w:val="00C85017"/>
    <w:rsid w:val="00C851B9"/>
    <w:rsid w:val="00C86542"/>
    <w:rsid w:val="00C86699"/>
    <w:rsid w:val="00C86737"/>
    <w:rsid w:val="00C86D39"/>
    <w:rsid w:val="00C87416"/>
    <w:rsid w:val="00C9066C"/>
    <w:rsid w:val="00C9122E"/>
    <w:rsid w:val="00C92F2E"/>
    <w:rsid w:val="00C93301"/>
    <w:rsid w:val="00C9440F"/>
    <w:rsid w:val="00C9462D"/>
    <w:rsid w:val="00C94969"/>
    <w:rsid w:val="00C95091"/>
    <w:rsid w:val="00C95EBB"/>
    <w:rsid w:val="00C96D44"/>
    <w:rsid w:val="00C9730B"/>
    <w:rsid w:val="00C97330"/>
    <w:rsid w:val="00C9734F"/>
    <w:rsid w:val="00C976AE"/>
    <w:rsid w:val="00C97BD9"/>
    <w:rsid w:val="00CA00A2"/>
    <w:rsid w:val="00CA00AD"/>
    <w:rsid w:val="00CA1396"/>
    <w:rsid w:val="00CA15F8"/>
    <w:rsid w:val="00CA1630"/>
    <w:rsid w:val="00CA19CB"/>
    <w:rsid w:val="00CA1D35"/>
    <w:rsid w:val="00CA23D6"/>
    <w:rsid w:val="00CA25B8"/>
    <w:rsid w:val="00CA29C9"/>
    <w:rsid w:val="00CA3811"/>
    <w:rsid w:val="00CA3CBA"/>
    <w:rsid w:val="00CA573A"/>
    <w:rsid w:val="00CA6955"/>
    <w:rsid w:val="00CA6EBA"/>
    <w:rsid w:val="00CA753B"/>
    <w:rsid w:val="00CA7606"/>
    <w:rsid w:val="00CB0CBB"/>
    <w:rsid w:val="00CB0E61"/>
    <w:rsid w:val="00CB11B2"/>
    <w:rsid w:val="00CB1222"/>
    <w:rsid w:val="00CB2077"/>
    <w:rsid w:val="00CB20FA"/>
    <w:rsid w:val="00CB3018"/>
    <w:rsid w:val="00CB3028"/>
    <w:rsid w:val="00CB3E6A"/>
    <w:rsid w:val="00CB40BE"/>
    <w:rsid w:val="00CB44E5"/>
    <w:rsid w:val="00CB4574"/>
    <w:rsid w:val="00CB49DA"/>
    <w:rsid w:val="00CB5614"/>
    <w:rsid w:val="00CB5B5A"/>
    <w:rsid w:val="00CB5FFF"/>
    <w:rsid w:val="00CB6205"/>
    <w:rsid w:val="00CB6295"/>
    <w:rsid w:val="00CB64F2"/>
    <w:rsid w:val="00CB7677"/>
    <w:rsid w:val="00CB7DF7"/>
    <w:rsid w:val="00CB7F8D"/>
    <w:rsid w:val="00CC04E1"/>
    <w:rsid w:val="00CC0A7E"/>
    <w:rsid w:val="00CC0CB1"/>
    <w:rsid w:val="00CC0DCC"/>
    <w:rsid w:val="00CC111F"/>
    <w:rsid w:val="00CC24EA"/>
    <w:rsid w:val="00CC2D72"/>
    <w:rsid w:val="00CC319C"/>
    <w:rsid w:val="00CC4041"/>
    <w:rsid w:val="00CC48D8"/>
    <w:rsid w:val="00CC65E9"/>
    <w:rsid w:val="00CC6B1C"/>
    <w:rsid w:val="00CC73C4"/>
    <w:rsid w:val="00CC7635"/>
    <w:rsid w:val="00CD033E"/>
    <w:rsid w:val="00CD04D9"/>
    <w:rsid w:val="00CD2053"/>
    <w:rsid w:val="00CD3C68"/>
    <w:rsid w:val="00CD3E8D"/>
    <w:rsid w:val="00CD3EF2"/>
    <w:rsid w:val="00CD47F2"/>
    <w:rsid w:val="00CD4B8D"/>
    <w:rsid w:val="00CD4EAC"/>
    <w:rsid w:val="00CD51A6"/>
    <w:rsid w:val="00CD534F"/>
    <w:rsid w:val="00CD5909"/>
    <w:rsid w:val="00CD5A2E"/>
    <w:rsid w:val="00CD5AED"/>
    <w:rsid w:val="00CD5AF5"/>
    <w:rsid w:val="00CD5C5E"/>
    <w:rsid w:val="00CD5EA7"/>
    <w:rsid w:val="00CD6754"/>
    <w:rsid w:val="00CD6DA5"/>
    <w:rsid w:val="00CE00CC"/>
    <w:rsid w:val="00CE03BD"/>
    <w:rsid w:val="00CE051F"/>
    <w:rsid w:val="00CE0BB0"/>
    <w:rsid w:val="00CE0C00"/>
    <w:rsid w:val="00CE11F0"/>
    <w:rsid w:val="00CE12A1"/>
    <w:rsid w:val="00CE16B8"/>
    <w:rsid w:val="00CE16E1"/>
    <w:rsid w:val="00CE2435"/>
    <w:rsid w:val="00CE289B"/>
    <w:rsid w:val="00CE318A"/>
    <w:rsid w:val="00CE34CE"/>
    <w:rsid w:val="00CE3663"/>
    <w:rsid w:val="00CE3D19"/>
    <w:rsid w:val="00CE4581"/>
    <w:rsid w:val="00CE4755"/>
    <w:rsid w:val="00CE492D"/>
    <w:rsid w:val="00CE5A33"/>
    <w:rsid w:val="00CE5B82"/>
    <w:rsid w:val="00CE5F69"/>
    <w:rsid w:val="00CE635F"/>
    <w:rsid w:val="00CE667E"/>
    <w:rsid w:val="00CE781E"/>
    <w:rsid w:val="00CE7877"/>
    <w:rsid w:val="00CF0904"/>
    <w:rsid w:val="00CF0CD1"/>
    <w:rsid w:val="00CF0E10"/>
    <w:rsid w:val="00CF2151"/>
    <w:rsid w:val="00CF2FEF"/>
    <w:rsid w:val="00CF3C8F"/>
    <w:rsid w:val="00CF44BD"/>
    <w:rsid w:val="00CF4A06"/>
    <w:rsid w:val="00CF4D62"/>
    <w:rsid w:val="00CF51E7"/>
    <w:rsid w:val="00CF5CB9"/>
    <w:rsid w:val="00CF5EED"/>
    <w:rsid w:val="00CF7F05"/>
    <w:rsid w:val="00D00164"/>
    <w:rsid w:val="00D00CED"/>
    <w:rsid w:val="00D00D14"/>
    <w:rsid w:val="00D01D9F"/>
    <w:rsid w:val="00D0268C"/>
    <w:rsid w:val="00D0293D"/>
    <w:rsid w:val="00D02CF0"/>
    <w:rsid w:val="00D034D2"/>
    <w:rsid w:val="00D034EE"/>
    <w:rsid w:val="00D046B3"/>
    <w:rsid w:val="00D058F6"/>
    <w:rsid w:val="00D0598F"/>
    <w:rsid w:val="00D05AE2"/>
    <w:rsid w:val="00D05F69"/>
    <w:rsid w:val="00D073F5"/>
    <w:rsid w:val="00D07BD5"/>
    <w:rsid w:val="00D07F79"/>
    <w:rsid w:val="00D10249"/>
    <w:rsid w:val="00D11410"/>
    <w:rsid w:val="00D11B07"/>
    <w:rsid w:val="00D1290F"/>
    <w:rsid w:val="00D1295A"/>
    <w:rsid w:val="00D12B07"/>
    <w:rsid w:val="00D13B36"/>
    <w:rsid w:val="00D14873"/>
    <w:rsid w:val="00D16F1B"/>
    <w:rsid w:val="00D17877"/>
    <w:rsid w:val="00D178FD"/>
    <w:rsid w:val="00D17E86"/>
    <w:rsid w:val="00D204F6"/>
    <w:rsid w:val="00D20947"/>
    <w:rsid w:val="00D21C36"/>
    <w:rsid w:val="00D21D5C"/>
    <w:rsid w:val="00D22398"/>
    <w:rsid w:val="00D225A2"/>
    <w:rsid w:val="00D22AC0"/>
    <w:rsid w:val="00D22E8C"/>
    <w:rsid w:val="00D23B0E"/>
    <w:rsid w:val="00D245B7"/>
    <w:rsid w:val="00D251EE"/>
    <w:rsid w:val="00D25BB8"/>
    <w:rsid w:val="00D26841"/>
    <w:rsid w:val="00D268A2"/>
    <w:rsid w:val="00D271C1"/>
    <w:rsid w:val="00D27D87"/>
    <w:rsid w:val="00D303B6"/>
    <w:rsid w:val="00D30698"/>
    <w:rsid w:val="00D30F07"/>
    <w:rsid w:val="00D31217"/>
    <w:rsid w:val="00D31696"/>
    <w:rsid w:val="00D31D44"/>
    <w:rsid w:val="00D32396"/>
    <w:rsid w:val="00D32804"/>
    <w:rsid w:val="00D32927"/>
    <w:rsid w:val="00D33782"/>
    <w:rsid w:val="00D3443C"/>
    <w:rsid w:val="00D34B32"/>
    <w:rsid w:val="00D358A9"/>
    <w:rsid w:val="00D36283"/>
    <w:rsid w:val="00D36748"/>
    <w:rsid w:val="00D376D8"/>
    <w:rsid w:val="00D400A6"/>
    <w:rsid w:val="00D40104"/>
    <w:rsid w:val="00D4141D"/>
    <w:rsid w:val="00D42A37"/>
    <w:rsid w:val="00D42DBD"/>
    <w:rsid w:val="00D42F7F"/>
    <w:rsid w:val="00D432E2"/>
    <w:rsid w:val="00D43411"/>
    <w:rsid w:val="00D438CA"/>
    <w:rsid w:val="00D45749"/>
    <w:rsid w:val="00D45AFB"/>
    <w:rsid w:val="00D46366"/>
    <w:rsid w:val="00D466D2"/>
    <w:rsid w:val="00D468E0"/>
    <w:rsid w:val="00D469A5"/>
    <w:rsid w:val="00D46CAB"/>
    <w:rsid w:val="00D47D02"/>
    <w:rsid w:val="00D50C35"/>
    <w:rsid w:val="00D50ED2"/>
    <w:rsid w:val="00D51831"/>
    <w:rsid w:val="00D526B3"/>
    <w:rsid w:val="00D536EE"/>
    <w:rsid w:val="00D54AF5"/>
    <w:rsid w:val="00D55EF2"/>
    <w:rsid w:val="00D55F0A"/>
    <w:rsid w:val="00D56697"/>
    <w:rsid w:val="00D56CED"/>
    <w:rsid w:val="00D56E08"/>
    <w:rsid w:val="00D573C6"/>
    <w:rsid w:val="00D577E1"/>
    <w:rsid w:val="00D57B00"/>
    <w:rsid w:val="00D60343"/>
    <w:rsid w:val="00D607D0"/>
    <w:rsid w:val="00D60C24"/>
    <w:rsid w:val="00D61F61"/>
    <w:rsid w:val="00D62621"/>
    <w:rsid w:val="00D62DFD"/>
    <w:rsid w:val="00D632CF"/>
    <w:rsid w:val="00D63374"/>
    <w:rsid w:val="00D63BA9"/>
    <w:rsid w:val="00D641EC"/>
    <w:rsid w:val="00D6464E"/>
    <w:rsid w:val="00D64726"/>
    <w:rsid w:val="00D64A18"/>
    <w:rsid w:val="00D6553A"/>
    <w:rsid w:val="00D655DB"/>
    <w:rsid w:val="00D655FD"/>
    <w:rsid w:val="00D65F2F"/>
    <w:rsid w:val="00D6649A"/>
    <w:rsid w:val="00D6672F"/>
    <w:rsid w:val="00D667FB"/>
    <w:rsid w:val="00D669A1"/>
    <w:rsid w:val="00D67037"/>
    <w:rsid w:val="00D67643"/>
    <w:rsid w:val="00D67886"/>
    <w:rsid w:val="00D6791D"/>
    <w:rsid w:val="00D7048E"/>
    <w:rsid w:val="00D70CFA"/>
    <w:rsid w:val="00D71338"/>
    <w:rsid w:val="00D71689"/>
    <w:rsid w:val="00D71A34"/>
    <w:rsid w:val="00D71F4F"/>
    <w:rsid w:val="00D72067"/>
    <w:rsid w:val="00D730FD"/>
    <w:rsid w:val="00D731C3"/>
    <w:rsid w:val="00D73323"/>
    <w:rsid w:val="00D743A4"/>
    <w:rsid w:val="00D75805"/>
    <w:rsid w:val="00D7635D"/>
    <w:rsid w:val="00D76971"/>
    <w:rsid w:val="00D77BE9"/>
    <w:rsid w:val="00D80981"/>
    <w:rsid w:val="00D80D25"/>
    <w:rsid w:val="00D8180F"/>
    <w:rsid w:val="00D834C9"/>
    <w:rsid w:val="00D83AFB"/>
    <w:rsid w:val="00D84B75"/>
    <w:rsid w:val="00D859EE"/>
    <w:rsid w:val="00D85BED"/>
    <w:rsid w:val="00D86045"/>
    <w:rsid w:val="00D860D7"/>
    <w:rsid w:val="00D86411"/>
    <w:rsid w:val="00D864E3"/>
    <w:rsid w:val="00D869A0"/>
    <w:rsid w:val="00D86BAF"/>
    <w:rsid w:val="00D875F5"/>
    <w:rsid w:val="00D90068"/>
    <w:rsid w:val="00D908AF"/>
    <w:rsid w:val="00D9151E"/>
    <w:rsid w:val="00D9271C"/>
    <w:rsid w:val="00D92801"/>
    <w:rsid w:val="00D92B1D"/>
    <w:rsid w:val="00D92CC9"/>
    <w:rsid w:val="00D92D0C"/>
    <w:rsid w:val="00D92DEF"/>
    <w:rsid w:val="00D93743"/>
    <w:rsid w:val="00D93A6A"/>
    <w:rsid w:val="00D946A5"/>
    <w:rsid w:val="00D94857"/>
    <w:rsid w:val="00D94F1E"/>
    <w:rsid w:val="00D95C00"/>
    <w:rsid w:val="00D95FDE"/>
    <w:rsid w:val="00D969CE"/>
    <w:rsid w:val="00DA0363"/>
    <w:rsid w:val="00DA05FC"/>
    <w:rsid w:val="00DA32FF"/>
    <w:rsid w:val="00DA36F8"/>
    <w:rsid w:val="00DA3CE5"/>
    <w:rsid w:val="00DA4897"/>
    <w:rsid w:val="00DA48C3"/>
    <w:rsid w:val="00DA4B11"/>
    <w:rsid w:val="00DA5918"/>
    <w:rsid w:val="00DA60E8"/>
    <w:rsid w:val="00DA6226"/>
    <w:rsid w:val="00DA7B72"/>
    <w:rsid w:val="00DA7D31"/>
    <w:rsid w:val="00DB0587"/>
    <w:rsid w:val="00DB0653"/>
    <w:rsid w:val="00DB1567"/>
    <w:rsid w:val="00DB1EA5"/>
    <w:rsid w:val="00DB240A"/>
    <w:rsid w:val="00DB2F2A"/>
    <w:rsid w:val="00DB3E37"/>
    <w:rsid w:val="00DB4070"/>
    <w:rsid w:val="00DB4C87"/>
    <w:rsid w:val="00DB5079"/>
    <w:rsid w:val="00DB522B"/>
    <w:rsid w:val="00DB554C"/>
    <w:rsid w:val="00DB5AED"/>
    <w:rsid w:val="00DB6FE3"/>
    <w:rsid w:val="00DB7922"/>
    <w:rsid w:val="00DB798C"/>
    <w:rsid w:val="00DB7BFF"/>
    <w:rsid w:val="00DC03C7"/>
    <w:rsid w:val="00DC08B2"/>
    <w:rsid w:val="00DC1649"/>
    <w:rsid w:val="00DC1A3F"/>
    <w:rsid w:val="00DC1A4F"/>
    <w:rsid w:val="00DC29F1"/>
    <w:rsid w:val="00DC2AC9"/>
    <w:rsid w:val="00DC2E36"/>
    <w:rsid w:val="00DC3274"/>
    <w:rsid w:val="00DC33B7"/>
    <w:rsid w:val="00DC3426"/>
    <w:rsid w:val="00DC4874"/>
    <w:rsid w:val="00DC4A18"/>
    <w:rsid w:val="00DC4E4A"/>
    <w:rsid w:val="00DC6E35"/>
    <w:rsid w:val="00DC725A"/>
    <w:rsid w:val="00DC7D81"/>
    <w:rsid w:val="00DC7DCB"/>
    <w:rsid w:val="00DD03E4"/>
    <w:rsid w:val="00DD18CB"/>
    <w:rsid w:val="00DD2526"/>
    <w:rsid w:val="00DD2C9A"/>
    <w:rsid w:val="00DD3C8D"/>
    <w:rsid w:val="00DD4384"/>
    <w:rsid w:val="00DD4670"/>
    <w:rsid w:val="00DD4B9F"/>
    <w:rsid w:val="00DD5624"/>
    <w:rsid w:val="00DD582D"/>
    <w:rsid w:val="00DD5AD7"/>
    <w:rsid w:val="00DD5B83"/>
    <w:rsid w:val="00DD5D1E"/>
    <w:rsid w:val="00DD6251"/>
    <w:rsid w:val="00DD6408"/>
    <w:rsid w:val="00DD64AB"/>
    <w:rsid w:val="00DD673E"/>
    <w:rsid w:val="00DD686F"/>
    <w:rsid w:val="00DD6DAB"/>
    <w:rsid w:val="00DD6FA7"/>
    <w:rsid w:val="00DD7F94"/>
    <w:rsid w:val="00DE038E"/>
    <w:rsid w:val="00DE09FA"/>
    <w:rsid w:val="00DE0D4A"/>
    <w:rsid w:val="00DE0F18"/>
    <w:rsid w:val="00DE1243"/>
    <w:rsid w:val="00DE1491"/>
    <w:rsid w:val="00DE1586"/>
    <w:rsid w:val="00DE1A71"/>
    <w:rsid w:val="00DE24D3"/>
    <w:rsid w:val="00DE2DDC"/>
    <w:rsid w:val="00DE2F45"/>
    <w:rsid w:val="00DE3161"/>
    <w:rsid w:val="00DE3964"/>
    <w:rsid w:val="00DE3D4F"/>
    <w:rsid w:val="00DE4B2E"/>
    <w:rsid w:val="00DE5449"/>
    <w:rsid w:val="00DE607C"/>
    <w:rsid w:val="00DE61EB"/>
    <w:rsid w:val="00DE630E"/>
    <w:rsid w:val="00DE6549"/>
    <w:rsid w:val="00DE655E"/>
    <w:rsid w:val="00DE68ED"/>
    <w:rsid w:val="00DE6ABC"/>
    <w:rsid w:val="00DE7A24"/>
    <w:rsid w:val="00DE7F1B"/>
    <w:rsid w:val="00DF0B33"/>
    <w:rsid w:val="00DF0EE0"/>
    <w:rsid w:val="00DF209F"/>
    <w:rsid w:val="00DF3424"/>
    <w:rsid w:val="00DF3D8E"/>
    <w:rsid w:val="00DF3E30"/>
    <w:rsid w:val="00DF4D1C"/>
    <w:rsid w:val="00DF545B"/>
    <w:rsid w:val="00DF5464"/>
    <w:rsid w:val="00DF59C2"/>
    <w:rsid w:val="00DF60CE"/>
    <w:rsid w:val="00DF660B"/>
    <w:rsid w:val="00DF78BB"/>
    <w:rsid w:val="00DF78F0"/>
    <w:rsid w:val="00DF7CFE"/>
    <w:rsid w:val="00E003A0"/>
    <w:rsid w:val="00E01829"/>
    <w:rsid w:val="00E01850"/>
    <w:rsid w:val="00E01897"/>
    <w:rsid w:val="00E01A27"/>
    <w:rsid w:val="00E01AE4"/>
    <w:rsid w:val="00E01E9A"/>
    <w:rsid w:val="00E02536"/>
    <w:rsid w:val="00E02C4A"/>
    <w:rsid w:val="00E02EA2"/>
    <w:rsid w:val="00E03AB6"/>
    <w:rsid w:val="00E041F2"/>
    <w:rsid w:val="00E04CBF"/>
    <w:rsid w:val="00E05697"/>
    <w:rsid w:val="00E05864"/>
    <w:rsid w:val="00E05A08"/>
    <w:rsid w:val="00E05F31"/>
    <w:rsid w:val="00E066A7"/>
    <w:rsid w:val="00E07002"/>
    <w:rsid w:val="00E073D4"/>
    <w:rsid w:val="00E07CFF"/>
    <w:rsid w:val="00E07E31"/>
    <w:rsid w:val="00E07E65"/>
    <w:rsid w:val="00E07F75"/>
    <w:rsid w:val="00E105F8"/>
    <w:rsid w:val="00E10730"/>
    <w:rsid w:val="00E108EB"/>
    <w:rsid w:val="00E10A1F"/>
    <w:rsid w:val="00E10B3C"/>
    <w:rsid w:val="00E11335"/>
    <w:rsid w:val="00E114BC"/>
    <w:rsid w:val="00E115FA"/>
    <w:rsid w:val="00E1205E"/>
    <w:rsid w:val="00E12A9C"/>
    <w:rsid w:val="00E12B70"/>
    <w:rsid w:val="00E13253"/>
    <w:rsid w:val="00E13263"/>
    <w:rsid w:val="00E13BE0"/>
    <w:rsid w:val="00E14061"/>
    <w:rsid w:val="00E15537"/>
    <w:rsid w:val="00E162CE"/>
    <w:rsid w:val="00E16CFC"/>
    <w:rsid w:val="00E16E7B"/>
    <w:rsid w:val="00E16F95"/>
    <w:rsid w:val="00E17BAD"/>
    <w:rsid w:val="00E17CF9"/>
    <w:rsid w:val="00E205E0"/>
    <w:rsid w:val="00E20FAD"/>
    <w:rsid w:val="00E2116B"/>
    <w:rsid w:val="00E212D2"/>
    <w:rsid w:val="00E21769"/>
    <w:rsid w:val="00E217CD"/>
    <w:rsid w:val="00E21AED"/>
    <w:rsid w:val="00E21EC4"/>
    <w:rsid w:val="00E22BE7"/>
    <w:rsid w:val="00E236BB"/>
    <w:rsid w:val="00E23A37"/>
    <w:rsid w:val="00E25B0E"/>
    <w:rsid w:val="00E25C1F"/>
    <w:rsid w:val="00E26480"/>
    <w:rsid w:val="00E267BF"/>
    <w:rsid w:val="00E2706F"/>
    <w:rsid w:val="00E271EE"/>
    <w:rsid w:val="00E27B29"/>
    <w:rsid w:val="00E27C1F"/>
    <w:rsid w:val="00E30BC5"/>
    <w:rsid w:val="00E30C42"/>
    <w:rsid w:val="00E31AF3"/>
    <w:rsid w:val="00E32482"/>
    <w:rsid w:val="00E32E7F"/>
    <w:rsid w:val="00E33DF4"/>
    <w:rsid w:val="00E34677"/>
    <w:rsid w:val="00E3522D"/>
    <w:rsid w:val="00E35908"/>
    <w:rsid w:val="00E360A3"/>
    <w:rsid w:val="00E37221"/>
    <w:rsid w:val="00E40005"/>
    <w:rsid w:val="00E404F3"/>
    <w:rsid w:val="00E40B40"/>
    <w:rsid w:val="00E40BEC"/>
    <w:rsid w:val="00E40CEB"/>
    <w:rsid w:val="00E4100A"/>
    <w:rsid w:val="00E4166B"/>
    <w:rsid w:val="00E41B3E"/>
    <w:rsid w:val="00E41FCC"/>
    <w:rsid w:val="00E42AF8"/>
    <w:rsid w:val="00E43263"/>
    <w:rsid w:val="00E436C6"/>
    <w:rsid w:val="00E43B2D"/>
    <w:rsid w:val="00E43E89"/>
    <w:rsid w:val="00E44F4F"/>
    <w:rsid w:val="00E45631"/>
    <w:rsid w:val="00E45CBF"/>
    <w:rsid w:val="00E46002"/>
    <w:rsid w:val="00E46F0C"/>
    <w:rsid w:val="00E472D6"/>
    <w:rsid w:val="00E47708"/>
    <w:rsid w:val="00E47BBA"/>
    <w:rsid w:val="00E47F31"/>
    <w:rsid w:val="00E5020B"/>
    <w:rsid w:val="00E5031D"/>
    <w:rsid w:val="00E50587"/>
    <w:rsid w:val="00E53CA6"/>
    <w:rsid w:val="00E5503E"/>
    <w:rsid w:val="00E555D6"/>
    <w:rsid w:val="00E55E27"/>
    <w:rsid w:val="00E5614B"/>
    <w:rsid w:val="00E56287"/>
    <w:rsid w:val="00E572CA"/>
    <w:rsid w:val="00E57454"/>
    <w:rsid w:val="00E57A9D"/>
    <w:rsid w:val="00E57CA4"/>
    <w:rsid w:val="00E57CDD"/>
    <w:rsid w:val="00E57F66"/>
    <w:rsid w:val="00E60255"/>
    <w:rsid w:val="00E605BC"/>
    <w:rsid w:val="00E60A21"/>
    <w:rsid w:val="00E61CE0"/>
    <w:rsid w:val="00E61D75"/>
    <w:rsid w:val="00E62107"/>
    <w:rsid w:val="00E6253A"/>
    <w:rsid w:val="00E6257D"/>
    <w:rsid w:val="00E62C4E"/>
    <w:rsid w:val="00E62FC3"/>
    <w:rsid w:val="00E634EF"/>
    <w:rsid w:val="00E63639"/>
    <w:rsid w:val="00E639D8"/>
    <w:rsid w:val="00E64275"/>
    <w:rsid w:val="00E64517"/>
    <w:rsid w:val="00E65283"/>
    <w:rsid w:val="00E658E8"/>
    <w:rsid w:val="00E6629A"/>
    <w:rsid w:val="00E663E2"/>
    <w:rsid w:val="00E66439"/>
    <w:rsid w:val="00E676D7"/>
    <w:rsid w:val="00E67894"/>
    <w:rsid w:val="00E700AA"/>
    <w:rsid w:val="00E70184"/>
    <w:rsid w:val="00E70927"/>
    <w:rsid w:val="00E70CBF"/>
    <w:rsid w:val="00E714D4"/>
    <w:rsid w:val="00E720BA"/>
    <w:rsid w:val="00E72652"/>
    <w:rsid w:val="00E7332D"/>
    <w:rsid w:val="00E74B76"/>
    <w:rsid w:val="00E75C15"/>
    <w:rsid w:val="00E77F96"/>
    <w:rsid w:val="00E805B0"/>
    <w:rsid w:val="00E80AD1"/>
    <w:rsid w:val="00E811B4"/>
    <w:rsid w:val="00E81D69"/>
    <w:rsid w:val="00E820F0"/>
    <w:rsid w:val="00E825AF"/>
    <w:rsid w:val="00E82F98"/>
    <w:rsid w:val="00E83202"/>
    <w:rsid w:val="00E845B4"/>
    <w:rsid w:val="00E84679"/>
    <w:rsid w:val="00E84BAA"/>
    <w:rsid w:val="00E859F0"/>
    <w:rsid w:val="00E86334"/>
    <w:rsid w:val="00E86567"/>
    <w:rsid w:val="00E86E97"/>
    <w:rsid w:val="00E86E9D"/>
    <w:rsid w:val="00E86F44"/>
    <w:rsid w:val="00E8794A"/>
    <w:rsid w:val="00E87BC7"/>
    <w:rsid w:val="00E90090"/>
    <w:rsid w:val="00E90816"/>
    <w:rsid w:val="00E90DB2"/>
    <w:rsid w:val="00E90DEA"/>
    <w:rsid w:val="00E9106C"/>
    <w:rsid w:val="00E91E99"/>
    <w:rsid w:val="00E92886"/>
    <w:rsid w:val="00E929E0"/>
    <w:rsid w:val="00E93100"/>
    <w:rsid w:val="00E9316E"/>
    <w:rsid w:val="00E93240"/>
    <w:rsid w:val="00E9381A"/>
    <w:rsid w:val="00E94225"/>
    <w:rsid w:val="00E95452"/>
    <w:rsid w:val="00E954C0"/>
    <w:rsid w:val="00E9563B"/>
    <w:rsid w:val="00E95FD7"/>
    <w:rsid w:val="00E95FFE"/>
    <w:rsid w:val="00E966BE"/>
    <w:rsid w:val="00E969C5"/>
    <w:rsid w:val="00E96E97"/>
    <w:rsid w:val="00E979BF"/>
    <w:rsid w:val="00E97C84"/>
    <w:rsid w:val="00EA0366"/>
    <w:rsid w:val="00EA1162"/>
    <w:rsid w:val="00EA1AC7"/>
    <w:rsid w:val="00EA255E"/>
    <w:rsid w:val="00EA2A7A"/>
    <w:rsid w:val="00EA2B42"/>
    <w:rsid w:val="00EA3131"/>
    <w:rsid w:val="00EA33BC"/>
    <w:rsid w:val="00EA3E6F"/>
    <w:rsid w:val="00EA4617"/>
    <w:rsid w:val="00EA4E42"/>
    <w:rsid w:val="00EA638D"/>
    <w:rsid w:val="00EA6A3A"/>
    <w:rsid w:val="00EA6F0E"/>
    <w:rsid w:val="00EA7E44"/>
    <w:rsid w:val="00EB084A"/>
    <w:rsid w:val="00EB1F62"/>
    <w:rsid w:val="00EB27CC"/>
    <w:rsid w:val="00EB2AD3"/>
    <w:rsid w:val="00EB2BAC"/>
    <w:rsid w:val="00EB34F5"/>
    <w:rsid w:val="00EB38AD"/>
    <w:rsid w:val="00EB3CCA"/>
    <w:rsid w:val="00EB464B"/>
    <w:rsid w:val="00EB4CBA"/>
    <w:rsid w:val="00EB5985"/>
    <w:rsid w:val="00EB6556"/>
    <w:rsid w:val="00EB79C1"/>
    <w:rsid w:val="00EC011F"/>
    <w:rsid w:val="00EC1546"/>
    <w:rsid w:val="00EC15C8"/>
    <w:rsid w:val="00EC1D5D"/>
    <w:rsid w:val="00EC1E8E"/>
    <w:rsid w:val="00EC21CA"/>
    <w:rsid w:val="00EC255C"/>
    <w:rsid w:val="00EC29B4"/>
    <w:rsid w:val="00EC2A71"/>
    <w:rsid w:val="00EC3539"/>
    <w:rsid w:val="00EC3C30"/>
    <w:rsid w:val="00EC3DEE"/>
    <w:rsid w:val="00EC4497"/>
    <w:rsid w:val="00EC5EEF"/>
    <w:rsid w:val="00EC5FE8"/>
    <w:rsid w:val="00EC6141"/>
    <w:rsid w:val="00EC639A"/>
    <w:rsid w:val="00EC69B2"/>
    <w:rsid w:val="00EC7574"/>
    <w:rsid w:val="00EC75BA"/>
    <w:rsid w:val="00EC7B2E"/>
    <w:rsid w:val="00EC7F77"/>
    <w:rsid w:val="00ED00A7"/>
    <w:rsid w:val="00ED0556"/>
    <w:rsid w:val="00ED0587"/>
    <w:rsid w:val="00ED1321"/>
    <w:rsid w:val="00ED16B3"/>
    <w:rsid w:val="00ED1C28"/>
    <w:rsid w:val="00ED1C49"/>
    <w:rsid w:val="00ED210D"/>
    <w:rsid w:val="00ED2641"/>
    <w:rsid w:val="00ED27F2"/>
    <w:rsid w:val="00ED2C68"/>
    <w:rsid w:val="00ED2F5A"/>
    <w:rsid w:val="00ED318E"/>
    <w:rsid w:val="00ED391F"/>
    <w:rsid w:val="00ED3F09"/>
    <w:rsid w:val="00ED4C38"/>
    <w:rsid w:val="00ED4F76"/>
    <w:rsid w:val="00ED51DA"/>
    <w:rsid w:val="00ED60DC"/>
    <w:rsid w:val="00ED7066"/>
    <w:rsid w:val="00ED7135"/>
    <w:rsid w:val="00ED72EE"/>
    <w:rsid w:val="00ED7AE1"/>
    <w:rsid w:val="00EE03A7"/>
    <w:rsid w:val="00EE1708"/>
    <w:rsid w:val="00EE1861"/>
    <w:rsid w:val="00EE1A78"/>
    <w:rsid w:val="00EE2B2E"/>
    <w:rsid w:val="00EE2E6F"/>
    <w:rsid w:val="00EE3279"/>
    <w:rsid w:val="00EE32EA"/>
    <w:rsid w:val="00EE3AF4"/>
    <w:rsid w:val="00EE4889"/>
    <w:rsid w:val="00EE497A"/>
    <w:rsid w:val="00EE4A82"/>
    <w:rsid w:val="00EE5306"/>
    <w:rsid w:val="00EE5988"/>
    <w:rsid w:val="00EE5C73"/>
    <w:rsid w:val="00EE5EAB"/>
    <w:rsid w:val="00EE6579"/>
    <w:rsid w:val="00EF001F"/>
    <w:rsid w:val="00EF00D2"/>
    <w:rsid w:val="00EF03F1"/>
    <w:rsid w:val="00EF0DEB"/>
    <w:rsid w:val="00EF15AC"/>
    <w:rsid w:val="00EF2120"/>
    <w:rsid w:val="00EF2DED"/>
    <w:rsid w:val="00EF33A5"/>
    <w:rsid w:val="00EF3B91"/>
    <w:rsid w:val="00EF5BAB"/>
    <w:rsid w:val="00EF682E"/>
    <w:rsid w:val="00EF69F1"/>
    <w:rsid w:val="00EF6D64"/>
    <w:rsid w:val="00EF6DE0"/>
    <w:rsid w:val="00EF71EA"/>
    <w:rsid w:val="00EF7919"/>
    <w:rsid w:val="00EF7E0F"/>
    <w:rsid w:val="00EF7FF6"/>
    <w:rsid w:val="00F002FC"/>
    <w:rsid w:val="00F00A3F"/>
    <w:rsid w:val="00F00A46"/>
    <w:rsid w:val="00F019CF"/>
    <w:rsid w:val="00F02680"/>
    <w:rsid w:val="00F02788"/>
    <w:rsid w:val="00F02D53"/>
    <w:rsid w:val="00F02E0B"/>
    <w:rsid w:val="00F0301C"/>
    <w:rsid w:val="00F0321C"/>
    <w:rsid w:val="00F03801"/>
    <w:rsid w:val="00F03D8A"/>
    <w:rsid w:val="00F042E5"/>
    <w:rsid w:val="00F04A61"/>
    <w:rsid w:val="00F04FA6"/>
    <w:rsid w:val="00F0557C"/>
    <w:rsid w:val="00F0598D"/>
    <w:rsid w:val="00F05C55"/>
    <w:rsid w:val="00F05DE6"/>
    <w:rsid w:val="00F070B0"/>
    <w:rsid w:val="00F108C3"/>
    <w:rsid w:val="00F114E3"/>
    <w:rsid w:val="00F11ED7"/>
    <w:rsid w:val="00F125F0"/>
    <w:rsid w:val="00F12ADF"/>
    <w:rsid w:val="00F12F05"/>
    <w:rsid w:val="00F14348"/>
    <w:rsid w:val="00F14358"/>
    <w:rsid w:val="00F14B87"/>
    <w:rsid w:val="00F14CF7"/>
    <w:rsid w:val="00F15763"/>
    <w:rsid w:val="00F16155"/>
    <w:rsid w:val="00F1679D"/>
    <w:rsid w:val="00F16B5A"/>
    <w:rsid w:val="00F17721"/>
    <w:rsid w:val="00F20C1F"/>
    <w:rsid w:val="00F21251"/>
    <w:rsid w:val="00F21A27"/>
    <w:rsid w:val="00F22049"/>
    <w:rsid w:val="00F2256A"/>
    <w:rsid w:val="00F23677"/>
    <w:rsid w:val="00F2383C"/>
    <w:rsid w:val="00F23B49"/>
    <w:rsid w:val="00F241F6"/>
    <w:rsid w:val="00F24640"/>
    <w:rsid w:val="00F25955"/>
    <w:rsid w:val="00F26AB3"/>
    <w:rsid w:val="00F27167"/>
    <w:rsid w:val="00F2717A"/>
    <w:rsid w:val="00F27246"/>
    <w:rsid w:val="00F27389"/>
    <w:rsid w:val="00F275AE"/>
    <w:rsid w:val="00F275FC"/>
    <w:rsid w:val="00F27B88"/>
    <w:rsid w:val="00F27B8B"/>
    <w:rsid w:val="00F300A7"/>
    <w:rsid w:val="00F31094"/>
    <w:rsid w:val="00F31315"/>
    <w:rsid w:val="00F31765"/>
    <w:rsid w:val="00F321C9"/>
    <w:rsid w:val="00F325A4"/>
    <w:rsid w:val="00F32A96"/>
    <w:rsid w:val="00F33354"/>
    <w:rsid w:val="00F3384D"/>
    <w:rsid w:val="00F34B22"/>
    <w:rsid w:val="00F353DE"/>
    <w:rsid w:val="00F35ED0"/>
    <w:rsid w:val="00F37754"/>
    <w:rsid w:val="00F37BE4"/>
    <w:rsid w:val="00F402FE"/>
    <w:rsid w:val="00F4041F"/>
    <w:rsid w:val="00F405E6"/>
    <w:rsid w:val="00F4162E"/>
    <w:rsid w:val="00F41A38"/>
    <w:rsid w:val="00F4311E"/>
    <w:rsid w:val="00F4322B"/>
    <w:rsid w:val="00F434AA"/>
    <w:rsid w:val="00F43DC8"/>
    <w:rsid w:val="00F44347"/>
    <w:rsid w:val="00F44449"/>
    <w:rsid w:val="00F44E5D"/>
    <w:rsid w:val="00F459E9"/>
    <w:rsid w:val="00F45D4B"/>
    <w:rsid w:val="00F46057"/>
    <w:rsid w:val="00F466D2"/>
    <w:rsid w:val="00F46D68"/>
    <w:rsid w:val="00F47503"/>
    <w:rsid w:val="00F47667"/>
    <w:rsid w:val="00F4782A"/>
    <w:rsid w:val="00F47C79"/>
    <w:rsid w:val="00F50552"/>
    <w:rsid w:val="00F50B85"/>
    <w:rsid w:val="00F50C18"/>
    <w:rsid w:val="00F514DB"/>
    <w:rsid w:val="00F51EBC"/>
    <w:rsid w:val="00F53090"/>
    <w:rsid w:val="00F537F5"/>
    <w:rsid w:val="00F5384C"/>
    <w:rsid w:val="00F53B0A"/>
    <w:rsid w:val="00F53B6C"/>
    <w:rsid w:val="00F54AEF"/>
    <w:rsid w:val="00F5569E"/>
    <w:rsid w:val="00F55BDC"/>
    <w:rsid w:val="00F5625D"/>
    <w:rsid w:val="00F56263"/>
    <w:rsid w:val="00F57692"/>
    <w:rsid w:val="00F60537"/>
    <w:rsid w:val="00F60C3F"/>
    <w:rsid w:val="00F60F7F"/>
    <w:rsid w:val="00F6109F"/>
    <w:rsid w:val="00F615B1"/>
    <w:rsid w:val="00F618B9"/>
    <w:rsid w:val="00F61E8E"/>
    <w:rsid w:val="00F61F0C"/>
    <w:rsid w:val="00F62C26"/>
    <w:rsid w:val="00F62D38"/>
    <w:rsid w:val="00F63917"/>
    <w:rsid w:val="00F6471E"/>
    <w:rsid w:val="00F6474D"/>
    <w:rsid w:val="00F64815"/>
    <w:rsid w:val="00F654CB"/>
    <w:rsid w:val="00F65DA4"/>
    <w:rsid w:val="00F66155"/>
    <w:rsid w:val="00F6669A"/>
    <w:rsid w:val="00F666EF"/>
    <w:rsid w:val="00F672EA"/>
    <w:rsid w:val="00F6731C"/>
    <w:rsid w:val="00F7098C"/>
    <w:rsid w:val="00F70C84"/>
    <w:rsid w:val="00F71392"/>
    <w:rsid w:val="00F71708"/>
    <w:rsid w:val="00F71D57"/>
    <w:rsid w:val="00F71FBB"/>
    <w:rsid w:val="00F720E0"/>
    <w:rsid w:val="00F7232D"/>
    <w:rsid w:val="00F727A0"/>
    <w:rsid w:val="00F7306B"/>
    <w:rsid w:val="00F73848"/>
    <w:rsid w:val="00F73892"/>
    <w:rsid w:val="00F73C9A"/>
    <w:rsid w:val="00F73DAF"/>
    <w:rsid w:val="00F74701"/>
    <w:rsid w:val="00F74DB1"/>
    <w:rsid w:val="00F74FAD"/>
    <w:rsid w:val="00F75067"/>
    <w:rsid w:val="00F75615"/>
    <w:rsid w:val="00F75C34"/>
    <w:rsid w:val="00F75F60"/>
    <w:rsid w:val="00F76B0C"/>
    <w:rsid w:val="00F773B3"/>
    <w:rsid w:val="00F77505"/>
    <w:rsid w:val="00F80AC4"/>
    <w:rsid w:val="00F80C4F"/>
    <w:rsid w:val="00F812E8"/>
    <w:rsid w:val="00F82070"/>
    <w:rsid w:val="00F8289A"/>
    <w:rsid w:val="00F82B87"/>
    <w:rsid w:val="00F82FC0"/>
    <w:rsid w:val="00F83660"/>
    <w:rsid w:val="00F8453A"/>
    <w:rsid w:val="00F8487A"/>
    <w:rsid w:val="00F84CB4"/>
    <w:rsid w:val="00F85961"/>
    <w:rsid w:val="00F861F0"/>
    <w:rsid w:val="00F86266"/>
    <w:rsid w:val="00F864AB"/>
    <w:rsid w:val="00F86CEC"/>
    <w:rsid w:val="00F86F8F"/>
    <w:rsid w:val="00F87426"/>
    <w:rsid w:val="00F87547"/>
    <w:rsid w:val="00F90EF6"/>
    <w:rsid w:val="00F911E2"/>
    <w:rsid w:val="00F926B6"/>
    <w:rsid w:val="00F93905"/>
    <w:rsid w:val="00F941CB"/>
    <w:rsid w:val="00F942AA"/>
    <w:rsid w:val="00F947FE"/>
    <w:rsid w:val="00F94BCE"/>
    <w:rsid w:val="00F94CA2"/>
    <w:rsid w:val="00F94FE0"/>
    <w:rsid w:val="00F96304"/>
    <w:rsid w:val="00F963C0"/>
    <w:rsid w:val="00F9651A"/>
    <w:rsid w:val="00F97053"/>
    <w:rsid w:val="00F97307"/>
    <w:rsid w:val="00F97491"/>
    <w:rsid w:val="00FA02B3"/>
    <w:rsid w:val="00FA0460"/>
    <w:rsid w:val="00FA0674"/>
    <w:rsid w:val="00FA072C"/>
    <w:rsid w:val="00FA0849"/>
    <w:rsid w:val="00FA090D"/>
    <w:rsid w:val="00FA0A83"/>
    <w:rsid w:val="00FA0C09"/>
    <w:rsid w:val="00FA102D"/>
    <w:rsid w:val="00FA205F"/>
    <w:rsid w:val="00FA33F8"/>
    <w:rsid w:val="00FA3E91"/>
    <w:rsid w:val="00FA43D2"/>
    <w:rsid w:val="00FA4D77"/>
    <w:rsid w:val="00FA5E5A"/>
    <w:rsid w:val="00FA5F32"/>
    <w:rsid w:val="00FA60CB"/>
    <w:rsid w:val="00FA7057"/>
    <w:rsid w:val="00FB016F"/>
    <w:rsid w:val="00FB3047"/>
    <w:rsid w:val="00FB3267"/>
    <w:rsid w:val="00FB3DFE"/>
    <w:rsid w:val="00FB3E2C"/>
    <w:rsid w:val="00FB4488"/>
    <w:rsid w:val="00FB49F7"/>
    <w:rsid w:val="00FB4E93"/>
    <w:rsid w:val="00FB63C9"/>
    <w:rsid w:val="00FB651B"/>
    <w:rsid w:val="00FB652B"/>
    <w:rsid w:val="00FB6672"/>
    <w:rsid w:val="00FB6D72"/>
    <w:rsid w:val="00FC043E"/>
    <w:rsid w:val="00FC1E98"/>
    <w:rsid w:val="00FC22DE"/>
    <w:rsid w:val="00FC2383"/>
    <w:rsid w:val="00FC269C"/>
    <w:rsid w:val="00FC3509"/>
    <w:rsid w:val="00FC41E0"/>
    <w:rsid w:val="00FC4318"/>
    <w:rsid w:val="00FC4466"/>
    <w:rsid w:val="00FC4EF8"/>
    <w:rsid w:val="00FC51A5"/>
    <w:rsid w:val="00FC60E9"/>
    <w:rsid w:val="00FC64E9"/>
    <w:rsid w:val="00FC70BE"/>
    <w:rsid w:val="00FC7F18"/>
    <w:rsid w:val="00FD3A31"/>
    <w:rsid w:val="00FD3E53"/>
    <w:rsid w:val="00FD52B7"/>
    <w:rsid w:val="00FD5476"/>
    <w:rsid w:val="00FD5BAF"/>
    <w:rsid w:val="00FD6165"/>
    <w:rsid w:val="00FD6659"/>
    <w:rsid w:val="00FD6E82"/>
    <w:rsid w:val="00FD7494"/>
    <w:rsid w:val="00FD755E"/>
    <w:rsid w:val="00FD792B"/>
    <w:rsid w:val="00FE017B"/>
    <w:rsid w:val="00FE02F1"/>
    <w:rsid w:val="00FE1830"/>
    <w:rsid w:val="00FE1B74"/>
    <w:rsid w:val="00FE29BC"/>
    <w:rsid w:val="00FE2E16"/>
    <w:rsid w:val="00FE2FB3"/>
    <w:rsid w:val="00FE348B"/>
    <w:rsid w:val="00FE35A6"/>
    <w:rsid w:val="00FE467F"/>
    <w:rsid w:val="00FE4F04"/>
    <w:rsid w:val="00FE5E57"/>
    <w:rsid w:val="00FE614B"/>
    <w:rsid w:val="00FE628C"/>
    <w:rsid w:val="00FE6A12"/>
    <w:rsid w:val="00FE6F4E"/>
    <w:rsid w:val="00FE7BF7"/>
    <w:rsid w:val="00FF0F0A"/>
    <w:rsid w:val="00FF16F2"/>
    <w:rsid w:val="00FF1CA7"/>
    <w:rsid w:val="00FF1FEB"/>
    <w:rsid w:val="00FF2874"/>
    <w:rsid w:val="00FF3FB0"/>
    <w:rsid w:val="00FF400C"/>
    <w:rsid w:val="00FF491A"/>
    <w:rsid w:val="00FF4928"/>
    <w:rsid w:val="00FF4A5E"/>
    <w:rsid w:val="00FF5892"/>
    <w:rsid w:val="00FF5A4F"/>
    <w:rsid w:val="00FF5B00"/>
    <w:rsid w:val="00FF5C85"/>
    <w:rsid w:val="00FF5D71"/>
    <w:rsid w:val="00FF6253"/>
    <w:rsid w:val="00FF6324"/>
    <w:rsid w:val="00FF682F"/>
    <w:rsid w:val="00FF6EF4"/>
    <w:rsid w:val="00FF7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720AACE5"/>
  <w15:chartTrackingRefBased/>
  <w15:docId w15:val="{9DD5D8BC-58CB-4999-A2FF-A84BF5697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1A85"/>
    <w:pPr>
      <w:ind w:firstLineChars="100" w:firstLine="210"/>
    </w:pPr>
  </w:style>
  <w:style w:type="paragraph" w:styleId="10">
    <w:name w:val="heading 1"/>
    <w:basedOn w:val="a0"/>
    <w:next w:val="20"/>
    <w:link w:val="11"/>
    <w:autoRedefine/>
    <w:uiPriority w:val="9"/>
    <w:qFormat/>
    <w:rsid w:val="00D17877"/>
    <w:pPr>
      <w:ind w:firstLineChars="0" w:firstLine="0"/>
      <w:outlineLvl w:val="0"/>
    </w:pPr>
    <w:rPr>
      <w:b/>
      <w:bCs/>
      <w:sz w:val="32"/>
      <w:szCs w:val="28"/>
    </w:rPr>
  </w:style>
  <w:style w:type="paragraph" w:styleId="20">
    <w:name w:val="heading 2"/>
    <w:basedOn w:val="a0"/>
    <w:next w:val="a0"/>
    <w:link w:val="21"/>
    <w:autoRedefine/>
    <w:uiPriority w:val="9"/>
    <w:unhideWhenUsed/>
    <w:qFormat/>
    <w:rsid w:val="00C07B12"/>
    <w:pPr>
      <w:keepNext/>
      <w:ind w:firstLineChars="0" w:firstLine="0"/>
      <w:outlineLvl w:val="1"/>
    </w:pPr>
    <w:rPr>
      <w:rFonts w:asciiTheme="majorEastAsia" w:hAnsiTheme="majorEastAsia" w:cstheme="majorBidi"/>
      <w:sz w:val="28"/>
      <w:szCs w:val="28"/>
    </w:rPr>
  </w:style>
  <w:style w:type="paragraph" w:styleId="30">
    <w:name w:val="heading 3"/>
    <w:next w:val="a0"/>
    <w:link w:val="31"/>
    <w:autoRedefine/>
    <w:uiPriority w:val="9"/>
    <w:unhideWhenUsed/>
    <w:qFormat/>
    <w:rsid w:val="00D47D02"/>
    <w:pPr>
      <w:keepNext/>
      <w:widowControl w:val="0"/>
      <w:numPr>
        <w:ilvl w:val="1"/>
        <w:numId w:val="22"/>
      </w:numPr>
      <w:spacing w:before="120" w:after="120"/>
      <w:ind w:left="851"/>
      <w:jc w:val="both"/>
      <w:outlineLvl w:val="2"/>
    </w:pPr>
    <w:rPr>
      <w:rFonts w:asciiTheme="majorHAnsi" w:hAnsiTheme="majorHAnsi" w:cstheme="majorBidi"/>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0"/>
    <w:uiPriority w:val="9"/>
    <w:rsid w:val="00D17877"/>
    <w:rPr>
      <w:b/>
      <w:bCs/>
      <w:sz w:val="32"/>
      <w:szCs w:val="28"/>
    </w:rPr>
  </w:style>
  <w:style w:type="character" w:customStyle="1" w:styleId="21">
    <w:name w:val="見出し 2 (文字)"/>
    <w:basedOn w:val="a1"/>
    <w:link w:val="20"/>
    <w:uiPriority w:val="9"/>
    <w:rsid w:val="00C07B12"/>
    <w:rPr>
      <w:rFonts w:asciiTheme="majorEastAsia" w:hAnsiTheme="majorEastAsia" w:cstheme="majorBidi"/>
      <w:sz w:val="28"/>
      <w:szCs w:val="28"/>
    </w:rPr>
  </w:style>
  <w:style w:type="character" w:customStyle="1" w:styleId="31">
    <w:name w:val="見出し 3 (文字)"/>
    <w:basedOn w:val="a1"/>
    <w:link w:val="30"/>
    <w:uiPriority w:val="9"/>
    <w:rsid w:val="00D47D02"/>
    <w:rPr>
      <w:rFonts w:asciiTheme="majorHAnsi" w:hAnsiTheme="majorHAnsi" w:cstheme="majorBidi"/>
      <w:sz w:val="24"/>
    </w:rPr>
  </w:style>
  <w:style w:type="paragraph" w:styleId="a4">
    <w:name w:val="header"/>
    <w:basedOn w:val="a0"/>
    <w:link w:val="a5"/>
    <w:uiPriority w:val="99"/>
    <w:unhideWhenUsed/>
    <w:rsid w:val="009F25F6"/>
    <w:pPr>
      <w:tabs>
        <w:tab w:val="center" w:pos="4252"/>
        <w:tab w:val="right" w:pos="8504"/>
      </w:tabs>
      <w:snapToGrid w:val="0"/>
    </w:pPr>
  </w:style>
  <w:style w:type="character" w:customStyle="1" w:styleId="a5">
    <w:name w:val="ヘッダー (文字)"/>
    <w:basedOn w:val="a1"/>
    <w:link w:val="a4"/>
    <w:uiPriority w:val="99"/>
    <w:rsid w:val="009F25F6"/>
  </w:style>
  <w:style w:type="paragraph" w:styleId="a6">
    <w:name w:val="footer"/>
    <w:basedOn w:val="a0"/>
    <w:link w:val="a7"/>
    <w:uiPriority w:val="99"/>
    <w:unhideWhenUsed/>
    <w:rsid w:val="009F25F6"/>
    <w:pPr>
      <w:tabs>
        <w:tab w:val="center" w:pos="4252"/>
        <w:tab w:val="right" w:pos="8504"/>
      </w:tabs>
      <w:snapToGrid w:val="0"/>
    </w:pPr>
  </w:style>
  <w:style w:type="character" w:customStyle="1" w:styleId="a7">
    <w:name w:val="フッター (文字)"/>
    <w:basedOn w:val="a1"/>
    <w:link w:val="a6"/>
    <w:uiPriority w:val="99"/>
    <w:rsid w:val="009F25F6"/>
  </w:style>
  <w:style w:type="paragraph" w:styleId="a8">
    <w:name w:val="No Spacing"/>
    <w:link w:val="a9"/>
    <w:uiPriority w:val="1"/>
    <w:qFormat/>
    <w:rsid w:val="00635D1F"/>
    <w:rPr>
      <w:rFonts w:asciiTheme="minorHAnsi" w:eastAsiaTheme="minorEastAsia" w:hAnsiTheme="minorHAnsi"/>
      <w:kern w:val="0"/>
      <w:sz w:val="22"/>
    </w:rPr>
  </w:style>
  <w:style w:type="character" w:customStyle="1" w:styleId="a9">
    <w:name w:val="行間詰め (文字)"/>
    <w:basedOn w:val="a1"/>
    <w:link w:val="a8"/>
    <w:uiPriority w:val="1"/>
    <w:rsid w:val="00635D1F"/>
    <w:rPr>
      <w:rFonts w:asciiTheme="minorHAnsi" w:eastAsiaTheme="minorEastAsia" w:hAnsiTheme="minorHAnsi"/>
      <w:kern w:val="0"/>
      <w:sz w:val="22"/>
    </w:rPr>
  </w:style>
  <w:style w:type="paragraph" w:styleId="aa">
    <w:name w:val="Balloon Text"/>
    <w:basedOn w:val="a0"/>
    <w:link w:val="ab"/>
    <w:uiPriority w:val="99"/>
    <w:semiHidden/>
    <w:unhideWhenUsed/>
    <w:rsid w:val="00893B6D"/>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893B6D"/>
    <w:rPr>
      <w:rFonts w:asciiTheme="majorHAnsi" w:eastAsiaTheme="majorEastAsia" w:hAnsiTheme="majorHAnsi" w:cstheme="majorBidi"/>
      <w:sz w:val="18"/>
      <w:szCs w:val="18"/>
    </w:rPr>
  </w:style>
  <w:style w:type="paragraph" w:styleId="ac">
    <w:name w:val="List Paragraph"/>
    <w:basedOn w:val="a0"/>
    <w:uiPriority w:val="34"/>
    <w:qFormat/>
    <w:rsid w:val="0071236A"/>
    <w:pPr>
      <w:ind w:leftChars="400" w:left="840"/>
    </w:pPr>
  </w:style>
  <w:style w:type="character" w:styleId="ad">
    <w:name w:val="annotation reference"/>
    <w:basedOn w:val="a1"/>
    <w:uiPriority w:val="99"/>
    <w:semiHidden/>
    <w:unhideWhenUsed/>
    <w:rsid w:val="0089187D"/>
    <w:rPr>
      <w:sz w:val="18"/>
      <w:szCs w:val="18"/>
    </w:rPr>
  </w:style>
  <w:style w:type="paragraph" w:styleId="ae">
    <w:name w:val="annotation text"/>
    <w:basedOn w:val="a0"/>
    <w:link w:val="af"/>
    <w:uiPriority w:val="99"/>
    <w:unhideWhenUsed/>
    <w:rsid w:val="0089187D"/>
  </w:style>
  <w:style w:type="character" w:customStyle="1" w:styleId="af">
    <w:name w:val="コメント文字列 (文字)"/>
    <w:basedOn w:val="a1"/>
    <w:link w:val="ae"/>
    <w:uiPriority w:val="99"/>
    <w:rsid w:val="0089187D"/>
  </w:style>
  <w:style w:type="paragraph" w:styleId="af0">
    <w:name w:val="annotation subject"/>
    <w:basedOn w:val="ae"/>
    <w:next w:val="ae"/>
    <w:link w:val="af1"/>
    <w:uiPriority w:val="99"/>
    <w:semiHidden/>
    <w:unhideWhenUsed/>
    <w:rsid w:val="0089187D"/>
    <w:rPr>
      <w:b/>
      <w:bCs/>
    </w:rPr>
  </w:style>
  <w:style w:type="character" w:customStyle="1" w:styleId="af1">
    <w:name w:val="コメント内容 (文字)"/>
    <w:basedOn w:val="af"/>
    <w:link w:val="af0"/>
    <w:uiPriority w:val="99"/>
    <w:semiHidden/>
    <w:rsid w:val="0089187D"/>
    <w:rPr>
      <w:b/>
      <w:bCs/>
    </w:rPr>
  </w:style>
  <w:style w:type="paragraph" w:styleId="af2">
    <w:name w:val="Plain Text"/>
    <w:basedOn w:val="a0"/>
    <w:link w:val="af3"/>
    <w:uiPriority w:val="99"/>
    <w:unhideWhenUsed/>
    <w:rsid w:val="00097D72"/>
    <w:rPr>
      <w:rFonts w:ascii="Yu Gothic" w:eastAsia="Yu Gothic" w:hAnsi="Courier New" w:cs="Courier New"/>
      <w:sz w:val="22"/>
    </w:rPr>
  </w:style>
  <w:style w:type="character" w:customStyle="1" w:styleId="af3">
    <w:name w:val="書式なし (文字)"/>
    <w:basedOn w:val="a1"/>
    <w:link w:val="af2"/>
    <w:uiPriority w:val="99"/>
    <w:rsid w:val="00097D72"/>
    <w:rPr>
      <w:rFonts w:ascii="Yu Gothic" w:eastAsia="Yu Gothic" w:hAnsi="Courier New" w:cs="Courier New"/>
      <w:sz w:val="22"/>
    </w:rPr>
  </w:style>
  <w:style w:type="paragraph" w:styleId="af4">
    <w:name w:val="TOC Heading"/>
    <w:basedOn w:val="10"/>
    <w:next w:val="a0"/>
    <w:uiPriority w:val="39"/>
    <w:unhideWhenUsed/>
    <w:qFormat/>
    <w:rsid w:val="00842F23"/>
    <w:pPr>
      <w:keepLines/>
      <w:spacing w:before="240" w:line="259" w:lineRule="auto"/>
      <w:outlineLvl w:val="9"/>
    </w:pPr>
    <w:rPr>
      <w:color w:val="2F5496" w:themeColor="accent1" w:themeShade="BF"/>
      <w:kern w:val="0"/>
      <w:szCs w:val="32"/>
    </w:rPr>
  </w:style>
  <w:style w:type="paragraph" w:styleId="12">
    <w:name w:val="toc 1"/>
    <w:basedOn w:val="a0"/>
    <w:next w:val="a0"/>
    <w:autoRedefine/>
    <w:uiPriority w:val="39"/>
    <w:unhideWhenUsed/>
    <w:rsid w:val="00FB63C9"/>
    <w:pPr>
      <w:tabs>
        <w:tab w:val="right" w:leader="dot" w:pos="8779"/>
      </w:tabs>
    </w:pPr>
  </w:style>
  <w:style w:type="character" w:styleId="af5">
    <w:name w:val="Hyperlink"/>
    <w:basedOn w:val="a1"/>
    <w:uiPriority w:val="99"/>
    <w:unhideWhenUsed/>
    <w:rsid w:val="00D8180F"/>
    <w:rPr>
      <w:color w:val="0563C1" w:themeColor="hyperlink"/>
      <w:u w:val="single"/>
    </w:rPr>
  </w:style>
  <w:style w:type="paragraph" w:styleId="af6">
    <w:name w:val="Revision"/>
    <w:hidden/>
    <w:uiPriority w:val="99"/>
    <w:semiHidden/>
    <w:rsid w:val="00695A37"/>
  </w:style>
  <w:style w:type="character" w:styleId="af7">
    <w:name w:val="line number"/>
    <w:basedOn w:val="a1"/>
    <w:uiPriority w:val="99"/>
    <w:semiHidden/>
    <w:unhideWhenUsed/>
    <w:rsid w:val="00D9271C"/>
  </w:style>
  <w:style w:type="table" w:styleId="af8">
    <w:name w:val="Table Grid"/>
    <w:basedOn w:val="a2"/>
    <w:uiPriority w:val="39"/>
    <w:rsid w:val="0084056C"/>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181B"/>
    <w:pPr>
      <w:widowControl w:val="0"/>
      <w:autoSpaceDE w:val="0"/>
      <w:autoSpaceDN w:val="0"/>
      <w:adjustRightInd w:val="0"/>
    </w:pPr>
    <w:rPr>
      <w:rFonts w:ascii="游明朝7.蓜.." w:eastAsia="游明朝7.蓜.." w:cs="游明朝7.蓜.."/>
      <w:color w:val="000000"/>
      <w:kern w:val="0"/>
      <w:sz w:val="24"/>
      <w:szCs w:val="24"/>
    </w:rPr>
  </w:style>
  <w:style w:type="character" w:styleId="af9">
    <w:name w:val="footnote reference"/>
    <w:basedOn w:val="a1"/>
    <w:uiPriority w:val="99"/>
    <w:semiHidden/>
    <w:unhideWhenUsed/>
    <w:rsid w:val="009516A5"/>
    <w:rPr>
      <w:vertAlign w:val="superscript"/>
    </w:rPr>
  </w:style>
  <w:style w:type="paragraph" w:customStyle="1" w:styleId="afa">
    <w:name w:val="報告本文"/>
    <w:basedOn w:val="a0"/>
    <w:link w:val="afb"/>
    <w:qFormat/>
    <w:rsid w:val="00FC70BE"/>
  </w:style>
  <w:style w:type="character" w:customStyle="1" w:styleId="afb">
    <w:name w:val="報告本文 (文字)"/>
    <w:basedOn w:val="a1"/>
    <w:link w:val="afa"/>
    <w:rsid w:val="00FC70BE"/>
    <w:rPr>
      <w:rFonts w:asciiTheme="minorEastAsia" w:eastAsiaTheme="minorEastAsia" w:hAnsiTheme="minorEastAsia"/>
      <w:szCs w:val="21"/>
    </w:rPr>
  </w:style>
  <w:style w:type="paragraph" w:styleId="afc">
    <w:name w:val="footnote text"/>
    <w:basedOn w:val="a0"/>
    <w:link w:val="afd"/>
    <w:uiPriority w:val="99"/>
    <w:unhideWhenUsed/>
    <w:rsid w:val="007C1B2D"/>
    <w:pPr>
      <w:snapToGrid w:val="0"/>
    </w:pPr>
  </w:style>
  <w:style w:type="character" w:customStyle="1" w:styleId="afd">
    <w:name w:val="脚注文字列 (文字)"/>
    <w:basedOn w:val="a1"/>
    <w:link w:val="afc"/>
    <w:uiPriority w:val="99"/>
    <w:rsid w:val="007C1B2D"/>
  </w:style>
  <w:style w:type="character" w:customStyle="1" w:styleId="lawtitletext">
    <w:name w:val="lawtitle_text"/>
    <w:basedOn w:val="a1"/>
    <w:rsid w:val="00581EA9"/>
  </w:style>
  <w:style w:type="paragraph" w:styleId="22">
    <w:name w:val="toc 2"/>
    <w:basedOn w:val="a0"/>
    <w:next w:val="a0"/>
    <w:autoRedefine/>
    <w:uiPriority w:val="39"/>
    <w:unhideWhenUsed/>
    <w:rsid w:val="00FB63C9"/>
    <w:pPr>
      <w:tabs>
        <w:tab w:val="right" w:leader="dot" w:pos="8494"/>
      </w:tabs>
      <w:ind w:leftChars="100" w:left="210"/>
    </w:pPr>
    <w:rPr>
      <w:rFonts w:hAnsiTheme="majorEastAsia"/>
      <w:noProof/>
    </w:rPr>
  </w:style>
  <w:style w:type="character" w:customStyle="1" w:styleId="midashi1">
    <w:name w:val="midashi 1"/>
    <w:basedOn w:val="11"/>
    <w:uiPriority w:val="1"/>
    <w:qFormat/>
    <w:rsid w:val="002E7DAA"/>
    <w:rPr>
      <w:rFonts w:asciiTheme="minorEastAsia" w:eastAsiaTheme="majorEastAsia" w:hAnsiTheme="minorEastAsia"/>
      <w:b/>
      <w:bCs/>
      <w:sz w:val="28"/>
      <w:szCs w:val="21"/>
    </w:rPr>
  </w:style>
  <w:style w:type="character" w:customStyle="1" w:styleId="midashi2">
    <w:name w:val="midashi 2"/>
    <w:basedOn w:val="midashi1"/>
    <w:uiPriority w:val="1"/>
    <w:qFormat/>
    <w:rsid w:val="004606F3"/>
    <w:rPr>
      <w:rFonts w:asciiTheme="minorEastAsia" w:eastAsia="ＭＳ 明朝" w:hAnsiTheme="minorEastAsia"/>
      <w:b w:val="0"/>
      <w:bCs/>
      <w:sz w:val="32"/>
      <w:szCs w:val="21"/>
    </w:rPr>
  </w:style>
  <w:style w:type="paragraph" w:styleId="32">
    <w:name w:val="toc 3"/>
    <w:basedOn w:val="a0"/>
    <w:next w:val="a0"/>
    <w:autoRedefine/>
    <w:uiPriority w:val="39"/>
    <w:unhideWhenUsed/>
    <w:rsid w:val="00FB63C9"/>
    <w:pPr>
      <w:tabs>
        <w:tab w:val="right" w:leader="dot" w:pos="8637"/>
      </w:tabs>
      <w:ind w:leftChars="200" w:left="420"/>
    </w:pPr>
    <w:rPr>
      <w:noProof/>
    </w:rPr>
  </w:style>
  <w:style w:type="paragraph" w:styleId="afe">
    <w:name w:val="Date"/>
    <w:basedOn w:val="a0"/>
    <w:next w:val="a0"/>
    <w:link w:val="aff"/>
    <w:uiPriority w:val="99"/>
    <w:semiHidden/>
    <w:unhideWhenUsed/>
    <w:rsid w:val="0063522D"/>
  </w:style>
  <w:style w:type="character" w:customStyle="1" w:styleId="aff">
    <w:name w:val="日付 (文字)"/>
    <w:basedOn w:val="a1"/>
    <w:link w:val="afe"/>
    <w:uiPriority w:val="99"/>
    <w:semiHidden/>
    <w:rsid w:val="0063522D"/>
  </w:style>
  <w:style w:type="table" w:customStyle="1" w:styleId="TableGrid">
    <w:name w:val="TableGrid"/>
    <w:rsid w:val="006C1002"/>
    <w:rPr>
      <w:rFonts w:asciiTheme="minorHAnsi" w:eastAsiaTheme="minorEastAsia" w:hAnsiTheme="minorHAnsi"/>
    </w:rPr>
    <w:tblPr>
      <w:tblCellMar>
        <w:top w:w="0" w:type="dxa"/>
        <w:left w:w="0" w:type="dxa"/>
        <w:bottom w:w="0" w:type="dxa"/>
        <w:right w:w="0" w:type="dxa"/>
      </w:tblCellMar>
    </w:tblPr>
  </w:style>
  <w:style w:type="table" w:customStyle="1" w:styleId="TableGrid1">
    <w:name w:val="TableGrid1"/>
    <w:rsid w:val="006C1002"/>
    <w:rPr>
      <w:rFonts w:asciiTheme="minorHAnsi" w:eastAsiaTheme="minorEastAsia" w:hAnsiTheme="minorHAnsi"/>
    </w:rPr>
    <w:tblPr>
      <w:tblCellMar>
        <w:top w:w="0" w:type="dxa"/>
        <w:left w:w="0" w:type="dxa"/>
        <w:bottom w:w="0" w:type="dxa"/>
        <w:right w:w="0" w:type="dxa"/>
      </w:tblCellMar>
    </w:tblPr>
  </w:style>
  <w:style w:type="table" w:customStyle="1" w:styleId="TableGrid2">
    <w:name w:val="TableGrid2"/>
    <w:rsid w:val="006C1002"/>
    <w:rPr>
      <w:rFonts w:asciiTheme="minorHAnsi" w:eastAsiaTheme="minorEastAsia" w:hAnsiTheme="minorHAnsi"/>
    </w:rPr>
    <w:tblPr>
      <w:tblCellMar>
        <w:top w:w="0" w:type="dxa"/>
        <w:left w:w="0" w:type="dxa"/>
        <w:bottom w:w="0" w:type="dxa"/>
        <w:right w:w="0" w:type="dxa"/>
      </w:tblCellMar>
    </w:tblPr>
  </w:style>
  <w:style w:type="character" w:customStyle="1" w:styleId="13">
    <w:name w:val="未解決のメンション1"/>
    <w:basedOn w:val="a1"/>
    <w:uiPriority w:val="99"/>
    <w:semiHidden/>
    <w:unhideWhenUsed/>
    <w:rsid w:val="00CE03BD"/>
    <w:rPr>
      <w:color w:val="605E5C"/>
      <w:shd w:val="clear" w:color="auto" w:fill="E1DFDD"/>
    </w:rPr>
  </w:style>
  <w:style w:type="table" w:customStyle="1" w:styleId="14">
    <w:name w:val="表 (格子)1"/>
    <w:basedOn w:val="a2"/>
    <w:next w:val="af8"/>
    <w:uiPriority w:val="39"/>
    <w:rsid w:val="00CE03BD"/>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リストなし1"/>
    <w:next w:val="a3"/>
    <w:uiPriority w:val="99"/>
    <w:semiHidden/>
    <w:unhideWhenUsed/>
    <w:rsid w:val="00CE03BD"/>
  </w:style>
  <w:style w:type="table" w:customStyle="1" w:styleId="23">
    <w:name w:val="表 (格子)2"/>
    <w:basedOn w:val="a2"/>
    <w:next w:val="af8"/>
    <w:uiPriority w:val="39"/>
    <w:rsid w:val="00CE03BD"/>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CE03BD"/>
    <w:rPr>
      <w:rFonts w:asciiTheme="minorHAnsi" w:eastAsiaTheme="minorEastAsia" w:hAnsiTheme="minorHAnsi"/>
    </w:rPr>
    <w:tblPr>
      <w:tblCellMar>
        <w:top w:w="0" w:type="dxa"/>
        <w:left w:w="0" w:type="dxa"/>
        <w:bottom w:w="0" w:type="dxa"/>
        <w:right w:w="0" w:type="dxa"/>
      </w:tblCellMar>
    </w:tblPr>
  </w:style>
  <w:style w:type="table" w:customStyle="1" w:styleId="TableGrid11">
    <w:name w:val="TableGrid11"/>
    <w:rsid w:val="00CE03BD"/>
    <w:rPr>
      <w:rFonts w:asciiTheme="minorHAnsi" w:eastAsiaTheme="minorEastAsia" w:hAnsiTheme="minorHAnsi"/>
    </w:rPr>
    <w:tblPr>
      <w:tblCellMar>
        <w:top w:w="0" w:type="dxa"/>
        <w:left w:w="0" w:type="dxa"/>
        <w:bottom w:w="0" w:type="dxa"/>
        <w:right w:w="0" w:type="dxa"/>
      </w:tblCellMar>
    </w:tblPr>
  </w:style>
  <w:style w:type="table" w:customStyle="1" w:styleId="TableGrid21">
    <w:name w:val="TableGrid21"/>
    <w:rsid w:val="00CE03BD"/>
    <w:rPr>
      <w:rFonts w:asciiTheme="minorHAnsi" w:eastAsiaTheme="minorEastAsia" w:hAnsiTheme="minorHAnsi"/>
    </w:rPr>
    <w:tblPr>
      <w:tblCellMar>
        <w:top w:w="0" w:type="dxa"/>
        <w:left w:w="0" w:type="dxa"/>
        <w:bottom w:w="0" w:type="dxa"/>
        <w:right w:w="0" w:type="dxa"/>
      </w:tblCellMar>
    </w:tblPr>
  </w:style>
  <w:style w:type="character" w:styleId="aff0">
    <w:name w:val="FollowedHyperlink"/>
    <w:basedOn w:val="a1"/>
    <w:uiPriority w:val="99"/>
    <w:semiHidden/>
    <w:unhideWhenUsed/>
    <w:rsid w:val="00CE03BD"/>
    <w:rPr>
      <w:color w:val="954F72" w:themeColor="followedHyperlink"/>
      <w:u w:val="single"/>
    </w:rPr>
  </w:style>
  <w:style w:type="paragraph" w:customStyle="1" w:styleId="aff1">
    <w:name w:val="表紙"/>
    <w:basedOn w:val="a0"/>
    <w:link w:val="aff2"/>
    <w:qFormat/>
    <w:rsid w:val="007A794C"/>
    <w:pPr>
      <w:jc w:val="center"/>
    </w:pPr>
    <w:rPr>
      <w:rFonts w:asciiTheme="majorEastAsia" w:eastAsiaTheme="majorEastAsia" w:hAnsiTheme="majorEastAsia"/>
      <w:b/>
      <w:bCs/>
      <w:sz w:val="28"/>
      <w:szCs w:val="28"/>
    </w:rPr>
  </w:style>
  <w:style w:type="paragraph" w:customStyle="1" w:styleId="aff3">
    <w:name w:val="箇条書き本文"/>
    <w:basedOn w:val="a0"/>
    <w:link w:val="aff4"/>
    <w:qFormat/>
    <w:rsid w:val="00EC15C8"/>
    <w:pPr>
      <w:ind w:firstLineChars="0" w:firstLine="0"/>
    </w:pPr>
  </w:style>
  <w:style w:type="character" w:customStyle="1" w:styleId="aff2">
    <w:name w:val="表紙 (文字)"/>
    <w:basedOn w:val="a1"/>
    <w:link w:val="aff1"/>
    <w:rsid w:val="007A794C"/>
    <w:rPr>
      <w:rFonts w:asciiTheme="majorEastAsia" w:eastAsiaTheme="majorEastAsia" w:hAnsiTheme="majorEastAsia"/>
      <w:b/>
      <w:bCs/>
      <w:sz w:val="28"/>
      <w:szCs w:val="28"/>
    </w:rPr>
  </w:style>
  <w:style w:type="paragraph" w:customStyle="1" w:styleId="aff5">
    <w:name w:val="図表名"/>
    <w:basedOn w:val="a0"/>
    <w:link w:val="aff6"/>
    <w:qFormat/>
    <w:rsid w:val="007A794C"/>
    <w:pPr>
      <w:ind w:firstLineChars="0" w:firstLine="0"/>
    </w:pPr>
  </w:style>
  <w:style w:type="character" w:customStyle="1" w:styleId="aff4">
    <w:name w:val="箇条書き本文 (文字)"/>
    <w:basedOn w:val="a1"/>
    <w:link w:val="aff3"/>
    <w:rsid w:val="00EC15C8"/>
    <w:rPr>
      <w:rFonts w:asciiTheme="minorEastAsia" w:eastAsiaTheme="minorEastAsia" w:hAnsiTheme="minorEastAsia"/>
      <w:szCs w:val="21"/>
    </w:rPr>
  </w:style>
  <w:style w:type="character" w:customStyle="1" w:styleId="aff6">
    <w:name w:val="図表名 (文字)"/>
    <w:basedOn w:val="a1"/>
    <w:link w:val="aff5"/>
    <w:rsid w:val="007A794C"/>
    <w:rPr>
      <w:rFonts w:asciiTheme="minorEastAsia" w:eastAsiaTheme="minorEastAsia" w:hAnsiTheme="minorEastAsia"/>
      <w:szCs w:val="21"/>
    </w:rPr>
  </w:style>
  <w:style w:type="paragraph" w:customStyle="1" w:styleId="aff7">
    <w:name w:val="表本文"/>
    <w:basedOn w:val="a0"/>
    <w:link w:val="aff8"/>
    <w:qFormat/>
    <w:rsid w:val="006D64CE"/>
    <w:pPr>
      <w:spacing w:line="320" w:lineRule="exact"/>
      <w:ind w:firstLineChars="0" w:firstLine="0"/>
    </w:pPr>
    <w:rPr>
      <w:sz w:val="20"/>
      <w:szCs w:val="20"/>
    </w:rPr>
  </w:style>
  <w:style w:type="character" w:customStyle="1" w:styleId="aff8">
    <w:name w:val="表本文 (文字)"/>
    <w:basedOn w:val="a1"/>
    <w:link w:val="aff7"/>
    <w:rsid w:val="006D64CE"/>
    <w:rPr>
      <w:rFonts w:asciiTheme="minorEastAsia" w:eastAsiaTheme="minorEastAsia" w:hAnsiTheme="minorEastAsia"/>
      <w:sz w:val="20"/>
      <w:szCs w:val="20"/>
    </w:rPr>
  </w:style>
  <w:style w:type="paragraph" w:customStyle="1" w:styleId="aff9">
    <w:name w:val="表脚注"/>
    <w:basedOn w:val="aff3"/>
    <w:link w:val="affa"/>
    <w:qFormat/>
    <w:rsid w:val="00FE614B"/>
    <w:rPr>
      <w:sz w:val="18"/>
      <w:szCs w:val="18"/>
    </w:rPr>
  </w:style>
  <w:style w:type="character" w:customStyle="1" w:styleId="affa">
    <w:name w:val="表脚注 (文字)"/>
    <w:basedOn w:val="aff4"/>
    <w:link w:val="aff9"/>
    <w:rsid w:val="00FE614B"/>
    <w:rPr>
      <w:rFonts w:asciiTheme="minorEastAsia" w:eastAsiaTheme="minorEastAsia" w:hAnsiTheme="minorEastAsia"/>
      <w:sz w:val="18"/>
      <w:szCs w:val="18"/>
    </w:rPr>
  </w:style>
  <w:style w:type="character" w:customStyle="1" w:styleId="24">
    <w:name w:val="未解決のメンション2"/>
    <w:basedOn w:val="a1"/>
    <w:uiPriority w:val="99"/>
    <w:semiHidden/>
    <w:unhideWhenUsed/>
    <w:rsid w:val="003A6F04"/>
    <w:rPr>
      <w:color w:val="605E5C"/>
      <w:shd w:val="clear" w:color="auto" w:fill="E1DFDD"/>
    </w:rPr>
  </w:style>
  <w:style w:type="paragraph" w:customStyle="1" w:styleId="TableTitle">
    <w:name w:val="TableTitle"/>
    <w:basedOn w:val="a0"/>
    <w:link w:val="TableTitle0"/>
    <w:qFormat/>
    <w:rsid w:val="003D53C7"/>
    <w:pPr>
      <w:widowControl w:val="0"/>
      <w:ind w:left="108" w:right="108" w:firstLineChars="0" w:firstLine="0"/>
      <w:jc w:val="center"/>
    </w:pPr>
    <w:rPr>
      <w:color w:val="0070C0"/>
      <w:sz w:val="18"/>
    </w:rPr>
  </w:style>
  <w:style w:type="character" w:customStyle="1" w:styleId="TableTitle0">
    <w:name w:val="TableTitle (文字)"/>
    <w:basedOn w:val="a1"/>
    <w:link w:val="TableTitle"/>
    <w:rsid w:val="003D53C7"/>
    <w:rPr>
      <w:color w:val="0070C0"/>
      <w:sz w:val="18"/>
      <w:szCs w:val="21"/>
    </w:rPr>
  </w:style>
  <w:style w:type="paragraph" w:customStyle="1" w:styleId="a">
    <w:name w:val="４目次"/>
    <w:basedOn w:val="a0"/>
    <w:link w:val="affb"/>
    <w:qFormat/>
    <w:rsid w:val="001F3ADE"/>
    <w:pPr>
      <w:widowControl w:val="0"/>
      <w:numPr>
        <w:numId w:val="1"/>
      </w:numPr>
      <w:ind w:firstLineChars="0" w:firstLine="0"/>
      <w:jc w:val="both"/>
    </w:pPr>
    <w:rPr>
      <w:rFonts w:ascii="ＭＳ Ｐゴシック" w:eastAsia="ＭＳ Ｐゴシック" w:hAnsi="ＭＳ Ｐゴシック"/>
      <w:szCs w:val="22"/>
    </w:rPr>
  </w:style>
  <w:style w:type="character" w:customStyle="1" w:styleId="affb">
    <w:name w:val="４目次 (文字)"/>
    <w:basedOn w:val="a1"/>
    <w:link w:val="a"/>
    <w:rsid w:val="001F3ADE"/>
    <w:rPr>
      <w:rFonts w:ascii="ＭＳ Ｐゴシック" w:eastAsia="ＭＳ Ｐゴシック" w:hAnsi="ＭＳ Ｐゴシック"/>
      <w:szCs w:val="22"/>
    </w:rPr>
  </w:style>
  <w:style w:type="numbering" w:customStyle="1" w:styleId="1">
    <w:name w:val="スタイル1"/>
    <w:uiPriority w:val="99"/>
    <w:rsid w:val="00EF69F1"/>
    <w:pPr>
      <w:numPr>
        <w:numId w:val="2"/>
      </w:numPr>
    </w:pPr>
  </w:style>
  <w:style w:type="numbering" w:customStyle="1" w:styleId="2">
    <w:name w:val="スタイル2"/>
    <w:uiPriority w:val="99"/>
    <w:rsid w:val="00F720E0"/>
    <w:pPr>
      <w:numPr>
        <w:numId w:val="3"/>
      </w:numPr>
    </w:pPr>
  </w:style>
  <w:style w:type="paragraph" w:customStyle="1" w:styleId="3">
    <w:name w:val="スタイル3"/>
    <w:basedOn w:val="a0"/>
    <w:link w:val="33"/>
    <w:qFormat/>
    <w:rsid w:val="00C33337"/>
    <w:pPr>
      <w:numPr>
        <w:numId w:val="4"/>
      </w:numPr>
    </w:pPr>
  </w:style>
  <w:style w:type="character" w:customStyle="1" w:styleId="33">
    <w:name w:val="スタイル3 (文字)"/>
    <w:basedOn w:val="a1"/>
    <w:link w:val="3"/>
    <w:rsid w:val="00C33337"/>
  </w:style>
  <w:style w:type="paragraph" w:styleId="4">
    <w:name w:val="toc 4"/>
    <w:basedOn w:val="a0"/>
    <w:next w:val="a0"/>
    <w:autoRedefine/>
    <w:uiPriority w:val="39"/>
    <w:unhideWhenUsed/>
    <w:rsid w:val="003232DF"/>
    <w:pPr>
      <w:widowControl w:val="0"/>
      <w:ind w:leftChars="300" w:left="630" w:firstLineChars="0" w:firstLine="0"/>
      <w:jc w:val="both"/>
    </w:pPr>
    <w:rPr>
      <w:rFonts w:asciiTheme="minorHAnsi" w:hAnsiTheme="minorHAnsi"/>
      <w:szCs w:val="22"/>
    </w:rPr>
  </w:style>
  <w:style w:type="paragraph" w:styleId="5">
    <w:name w:val="toc 5"/>
    <w:basedOn w:val="a0"/>
    <w:next w:val="a0"/>
    <w:autoRedefine/>
    <w:uiPriority w:val="39"/>
    <w:unhideWhenUsed/>
    <w:rsid w:val="00F03801"/>
    <w:pPr>
      <w:widowControl w:val="0"/>
      <w:ind w:leftChars="400" w:left="840" w:firstLineChars="0" w:firstLine="0"/>
      <w:jc w:val="both"/>
    </w:pPr>
    <w:rPr>
      <w:rFonts w:asciiTheme="minorHAnsi" w:eastAsiaTheme="minorEastAsia" w:hAnsiTheme="minorHAnsi"/>
      <w:szCs w:val="22"/>
    </w:rPr>
  </w:style>
  <w:style w:type="paragraph" w:styleId="6">
    <w:name w:val="toc 6"/>
    <w:basedOn w:val="a0"/>
    <w:next w:val="a0"/>
    <w:autoRedefine/>
    <w:uiPriority w:val="39"/>
    <w:unhideWhenUsed/>
    <w:rsid w:val="00F03801"/>
    <w:pPr>
      <w:widowControl w:val="0"/>
      <w:ind w:leftChars="500" w:left="1050" w:firstLineChars="0" w:firstLine="0"/>
      <w:jc w:val="both"/>
    </w:pPr>
    <w:rPr>
      <w:rFonts w:asciiTheme="minorHAnsi" w:eastAsiaTheme="minorEastAsia" w:hAnsiTheme="minorHAnsi"/>
      <w:szCs w:val="22"/>
    </w:rPr>
  </w:style>
  <w:style w:type="paragraph" w:styleId="7">
    <w:name w:val="toc 7"/>
    <w:basedOn w:val="a0"/>
    <w:next w:val="a0"/>
    <w:autoRedefine/>
    <w:uiPriority w:val="39"/>
    <w:unhideWhenUsed/>
    <w:rsid w:val="00F03801"/>
    <w:pPr>
      <w:widowControl w:val="0"/>
      <w:ind w:leftChars="600" w:left="1260" w:firstLineChars="0" w:firstLine="0"/>
      <w:jc w:val="both"/>
    </w:pPr>
    <w:rPr>
      <w:rFonts w:asciiTheme="minorHAnsi" w:eastAsiaTheme="minorEastAsia" w:hAnsiTheme="minorHAnsi"/>
      <w:szCs w:val="22"/>
    </w:rPr>
  </w:style>
  <w:style w:type="paragraph" w:styleId="8">
    <w:name w:val="toc 8"/>
    <w:basedOn w:val="a0"/>
    <w:next w:val="a0"/>
    <w:autoRedefine/>
    <w:uiPriority w:val="39"/>
    <w:unhideWhenUsed/>
    <w:rsid w:val="00F03801"/>
    <w:pPr>
      <w:widowControl w:val="0"/>
      <w:ind w:leftChars="700" w:left="1470" w:firstLineChars="0" w:firstLine="0"/>
      <w:jc w:val="both"/>
    </w:pPr>
    <w:rPr>
      <w:rFonts w:asciiTheme="minorHAnsi" w:eastAsiaTheme="minorEastAsia" w:hAnsiTheme="minorHAnsi"/>
      <w:szCs w:val="22"/>
    </w:rPr>
  </w:style>
  <w:style w:type="paragraph" w:styleId="9">
    <w:name w:val="toc 9"/>
    <w:basedOn w:val="a0"/>
    <w:next w:val="a0"/>
    <w:autoRedefine/>
    <w:uiPriority w:val="39"/>
    <w:unhideWhenUsed/>
    <w:rsid w:val="00F03801"/>
    <w:pPr>
      <w:widowControl w:val="0"/>
      <w:ind w:leftChars="800" w:left="1680" w:firstLineChars="0" w:firstLine="0"/>
      <w:jc w:val="both"/>
    </w:pPr>
    <w:rPr>
      <w:rFonts w:asciiTheme="minorHAnsi" w:eastAsiaTheme="minorEastAsia" w:hAnsiTheme="minorHAnsi"/>
      <w:szCs w:val="22"/>
    </w:rPr>
  </w:style>
  <w:style w:type="character" w:customStyle="1" w:styleId="34">
    <w:name w:val="未解決のメンション3"/>
    <w:basedOn w:val="a1"/>
    <w:uiPriority w:val="99"/>
    <w:semiHidden/>
    <w:unhideWhenUsed/>
    <w:rsid w:val="00F03801"/>
    <w:rPr>
      <w:color w:val="605E5C"/>
      <w:shd w:val="clear" w:color="auto" w:fill="E1DFDD"/>
    </w:rPr>
  </w:style>
  <w:style w:type="character" w:styleId="affc">
    <w:name w:val="Unresolved Mention"/>
    <w:basedOn w:val="a1"/>
    <w:uiPriority w:val="99"/>
    <w:semiHidden/>
    <w:unhideWhenUsed/>
    <w:rsid w:val="006C0B90"/>
    <w:rPr>
      <w:color w:val="605E5C"/>
      <w:shd w:val="clear" w:color="auto" w:fill="E1DFDD"/>
    </w:rPr>
  </w:style>
  <w:style w:type="paragraph" w:styleId="Web">
    <w:name w:val="Normal (Web)"/>
    <w:basedOn w:val="a0"/>
    <w:uiPriority w:val="99"/>
    <w:semiHidden/>
    <w:unhideWhenUsed/>
    <w:rsid w:val="00227716"/>
    <w:pPr>
      <w:spacing w:before="100" w:beforeAutospacing="1" w:after="100" w:afterAutospacing="1"/>
      <w:ind w:firstLineChars="0" w:firstLine="0"/>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223">
      <w:bodyDiv w:val="1"/>
      <w:marLeft w:val="0"/>
      <w:marRight w:val="0"/>
      <w:marTop w:val="0"/>
      <w:marBottom w:val="0"/>
      <w:divBdr>
        <w:top w:val="none" w:sz="0" w:space="0" w:color="auto"/>
        <w:left w:val="none" w:sz="0" w:space="0" w:color="auto"/>
        <w:bottom w:val="none" w:sz="0" w:space="0" w:color="auto"/>
        <w:right w:val="none" w:sz="0" w:space="0" w:color="auto"/>
      </w:divBdr>
    </w:div>
    <w:div w:id="180780207">
      <w:bodyDiv w:val="1"/>
      <w:marLeft w:val="0"/>
      <w:marRight w:val="0"/>
      <w:marTop w:val="0"/>
      <w:marBottom w:val="0"/>
      <w:divBdr>
        <w:top w:val="none" w:sz="0" w:space="0" w:color="auto"/>
        <w:left w:val="none" w:sz="0" w:space="0" w:color="auto"/>
        <w:bottom w:val="none" w:sz="0" w:space="0" w:color="auto"/>
        <w:right w:val="none" w:sz="0" w:space="0" w:color="auto"/>
      </w:divBdr>
    </w:div>
    <w:div w:id="219053976">
      <w:bodyDiv w:val="1"/>
      <w:marLeft w:val="0"/>
      <w:marRight w:val="0"/>
      <w:marTop w:val="0"/>
      <w:marBottom w:val="0"/>
      <w:divBdr>
        <w:top w:val="none" w:sz="0" w:space="0" w:color="auto"/>
        <w:left w:val="none" w:sz="0" w:space="0" w:color="auto"/>
        <w:bottom w:val="none" w:sz="0" w:space="0" w:color="auto"/>
        <w:right w:val="none" w:sz="0" w:space="0" w:color="auto"/>
      </w:divBdr>
    </w:div>
    <w:div w:id="235625307">
      <w:bodyDiv w:val="1"/>
      <w:marLeft w:val="0"/>
      <w:marRight w:val="0"/>
      <w:marTop w:val="0"/>
      <w:marBottom w:val="0"/>
      <w:divBdr>
        <w:top w:val="none" w:sz="0" w:space="0" w:color="auto"/>
        <w:left w:val="none" w:sz="0" w:space="0" w:color="auto"/>
        <w:bottom w:val="none" w:sz="0" w:space="0" w:color="auto"/>
        <w:right w:val="none" w:sz="0" w:space="0" w:color="auto"/>
      </w:divBdr>
    </w:div>
    <w:div w:id="300111960">
      <w:bodyDiv w:val="1"/>
      <w:marLeft w:val="0"/>
      <w:marRight w:val="0"/>
      <w:marTop w:val="0"/>
      <w:marBottom w:val="0"/>
      <w:divBdr>
        <w:top w:val="none" w:sz="0" w:space="0" w:color="auto"/>
        <w:left w:val="none" w:sz="0" w:space="0" w:color="auto"/>
        <w:bottom w:val="none" w:sz="0" w:space="0" w:color="auto"/>
        <w:right w:val="none" w:sz="0" w:space="0" w:color="auto"/>
      </w:divBdr>
    </w:div>
    <w:div w:id="361782344">
      <w:bodyDiv w:val="1"/>
      <w:marLeft w:val="0"/>
      <w:marRight w:val="0"/>
      <w:marTop w:val="0"/>
      <w:marBottom w:val="0"/>
      <w:divBdr>
        <w:top w:val="none" w:sz="0" w:space="0" w:color="auto"/>
        <w:left w:val="none" w:sz="0" w:space="0" w:color="auto"/>
        <w:bottom w:val="none" w:sz="0" w:space="0" w:color="auto"/>
        <w:right w:val="none" w:sz="0" w:space="0" w:color="auto"/>
      </w:divBdr>
    </w:div>
    <w:div w:id="365297987">
      <w:bodyDiv w:val="1"/>
      <w:marLeft w:val="0"/>
      <w:marRight w:val="0"/>
      <w:marTop w:val="0"/>
      <w:marBottom w:val="0"/>
      <w:divBdr>
        <w:top w:val="none" w:sz="0" w:space="0" w:color="auto"/>
        <w:left w:val="none" w:sz="0" w:space="0" w:color="auto"/>
        <w:bottom w:val="none" w:sz="0" w:space="0" w:color="auto"/>
        <w:right w:val="none" w:sz="0" w:space="0" w:color="auto"/>
      </w:divBdr>
    </w:div>
    <w:div w:id="414016338">
      <w:bodyDiv w:val="1"/>
      <w:marLeft w:val="0"/>
      <w:marRight w:val="0"/>
      <w:marTop w:val="0"/>
      <w:marBottom w:val="0"/>
      <w:divBdr>
        <w:top w:val="none" w:sz="0" w:space="0" w:color="auto"/>
        <w:left w:val="none" w:sz="0" w:space="0" w:color="auto"/>
        <w:bottom w:val="none" w:sz="0" w:space="0" w:color="auto"/>
        <w:right w:val="none" w:sz="0" w:space="0" w:color="auto"/>
      </w:divBdr>
    </w:div>
    <w:div w:id="534343887">
      <w:bodyDiv w:val="1"/>
      <w:marLeft w:val="0"/>
      <w:marRight w:val="0"/>
      <w:marTop w:val="0"/>
      <w:marBottom w:val="0"/>
      <w:divBdr>
        <w:top w:val="none" w:sz="0" w:space="0" w:color="auto"/>
        <w:left w:val="none" w:sz="0" w:space="0" w:color="auto"/>
        <w:bottom w:val="none" w:sz="0" w:space="0" w:color="auto"/>
        <w:right w:val="none" w:sz="0" w:space="0" w:color="auto"/>
      </w:divBdr>
    </w:div>
    <w:div w:id="585916969">
      <w:bodyDiv w:val="1"/>
      <w:marLeft w:val="0"/>
      <w:marRight w:val="0"/>
      <w:marTop w:val="0"/>
      <w:marBottom w:val="0"/>
      <w:divBdr>
        <w:top w:val="none" w:sz="0" w:space="0" w:color="auto"/>
        <w:left w:val="none" w:sz="0" w:space="0" w:color="auto"/>
        <w:bottom w:val="none" w:sz="0" w:space="0" w:color="auto"/>
        <w:right w:val="none" w:sz="0" w:space="0" w:color="auto"/>
      </w:divBdr>
    </w:div>
    <w:div w:id="621692018">
      <w:bodyDiv w:val="1"/>
      <w:marLeft w:val="0"/>
      <w:marRight w:val="0"/>
      <w:marTop w:val="0"/>
      <w:marBottom w:val="0"/>
      <w:divBdr>
        <w:top w:val="none" w:sz="0" w:space="0" w:color="auto"/>
        <w:left w:val="none" w:sz="0" w:space="0" w:color="auto"/>
        <w:bottom w:val="none" w:sz="0" w:space="0" w:color="auto"/>
        <w:right w:val="none" w:sz="0" w:space="0" w:color="auto"/>
      </w:divBdr>
    </w:div>
    <w:div w:id="649216168">
      <w:bodyDiv w:val="1"/>
      <w:marLeft w:val="0"/>
      <w:marRight w:val="0"/>
      <w:marTop w:val="0"/>
      <w:marBottom w:val="0"/>
      <w:divBdr>
        <w:top w:val="none" w:sz="0" w:space="0" w:color="auto"/>
        <w:left w:val="none" w:sz="0" w:space="0" w:color="auto"/>
        <w:bottom w:val="none" w:sz="0" w:space="0" w:color="auto"/>
        <w:right w:val="none" w:sz="0" w:space="0" w:color="auto"/>
      </w:divBdr>
    </w:div>
    <w:div w:id="732388772">
      <w:bodyDiv w:val="1"/>
      <w:marLeft w:val="0"/>
      <w:marRight w:val="0"/>
      <w:marTop w:val="0"/>
      <w:marBottom w:val="0"/>
      <w:divBdr>
        <w:top w:val="none" w:sz="0" w:space="0" w:color="auto"/>
        <w:left w:val="none" w:sz="0" w:space="0" w:color="auto"/>
        <w:bottom w:val="none" w:sz="0" w:space="0" w:color="auto"/>
        <w:right w:val="none" w:sz="0" w:space="0" w:color="auto"/>
      </w:divBdr>
    </w:div>
    <w:div w:id="744382290">
      <w:bodyDiv w:val="1"/>
      <w:marLeft w:val="0"/>
      <w:marRight w:val="0"/>
      <w:marTop w:val="0"/>
      <w:marBottom w:val="0"/>
      <w:divBdr>
        <w:top w:val="none" w:sz="0" w:space="0" w:color="auto"/>
        <w:left w:val="none" w:sz="0" w:space="0" w:color="auto"/>
        <w:bottom w:val="none" w:sz="0" w:space="0" w:color="auto"/>
        <w:right w:val="none" w:sz="0" w:space="0" w:color="auto"/>
      </w:divBdr>
      <w:divsChild>
        <w:div w:id="903637591">
          <w:marLeft w:val="0"/>
          <w:marRight w:val="0"/>
          <w:marTop w:val="0"/>
          <w:marBottom w:val="0"/>
          <w:divBdr>
            <w:top w:val="none" w:sz="0" w:space="0" w:color="auto"/>
            <w:left w:val="none" w:sz="0" w:space="0" w:color="auto"/>
            <w:bottom w:val="none" w:sz="0" w:space="0" w:color="auto"/>
            <w:right w:val="none" w:sz="0" w:space="0" w:color="auto"/>
          </w:divBdr>
        </w:div>
      </w:divsChild>
    </w:div>
    <w:div w:id="762528532">
      <w:bodyDiv w:val="1"/>
      <w:marLeft w:val="0"/>
      <w:marRight w:val="0"/>
      <w:marTop w:val="0"/>
      <w:marBottom w:val="0"/>
      <w:divBdr>
        <w:top w:val="none" w:sz="0" w:space="0" w:color="auto"/>
        <w:left w:val="none" w:sz="0" w:space="0" w:color="auto"/>
        <w:bottom w:val="none" w:sz="0" w:space="0" w:color="auto"/>
        <w:right w:val="none" w:sz="0" w:space="0" w:color="auto"/>
      </w:divBdr>
    </w:div>
    <w:div w:id="900598320">
      <w:bodyDiv w:val="1"/>
      <w:marLeft w:val="0"/>
      <w:marRight w:val="0"/>
      <w:marTop w:val="0"/>
      <w:marBottom w:val="0"/>
      <w:divBdr>
        <w:top w:val="none" w:sz="0" w:space="0" w:color="auto"/>
        <w:left w:val="none" w:sz="0" w:space="0" w:color="auto"/>
        <w:bottom w:val="none" w:sz="0" w:space="0" w:color="auto"/>
        <w:right w:val="none" w:sz="0" w:space="0" w:color="auto"/>
      </w:divBdr>
    </w:div>
    <w:div w:id="974412737">
      <w:bodyDiv w:val="1"/>
      <w:marLeft w:val="0"/>
      <w:marRight w:val="0"/>
      <w:marTop w:val="0"/>
      <w:marBottom w:val="0"/>
      <w:divBdr>
        <w:top w:val="none" w:sz="0" w:space="0" w:color="auto"/>
        <w:left w:val="none" w:sz="0" w:space="0" w:color="auto"/>
        <w:bottom w:val="none" w:sz="0" w:space="0" w:color="auto"/>
        <w:right w:val="none" w:sz="0" w:space="0" w:color="auto"/>
      </w:divBdr>
    </w:div>
    <w:div w:id="1039819328">
      <w:bodyDiv w:val="1"/>
      <w:marLeft w:val="0"/>
      <w:marRight w:val="0"/>
      <w:marTop w:val="0"/>
      <w:marBottom w:val="0"/>
      <w:divBdr>
        <w:top w:val="none" w:sz="0" w:space="0" w:color="auto"/>
        <w:left w:val="none" w:sz="0" w:space="0" w:color="auto"/>
        <w:bottom w:val="none" w:sz="0" w:space="0" w:color="auto"/>
        <w:right w:val="none" w:sz="0" w:space="0" w:color="auto"/>
      </w:divBdr>
    </w:div>
    <w:div w:id="1188955500">
      <w:bodyDiv w:val="1"/>
      <w:marLeft w:val="0"/>
      <w:marRight w:val="0"/>
      <w:marTop w:val="0"/>
      <w:marBottom w:val="0"/>
      <w:divBdr>
        <w:top w:val="none" w:sz="0" w:space="0" w:color="auto"/>
        <w:left w:val="none" w:sz="0" w:space="0" w:color="auto"/>
        <w:bottom w:val="none" w:sz="0" w:space="0" w:color="auto"/>
        <w:right w:val="none" w:sz="0" w:space="0" w:color="auto"/>
      </w:divBdr>
    </w:div>
    <w:div w:id="1196306343">
      <w:bodyDiv w:val="1"/>
      <w:marLeft w:val="0"/>
      <w:marRight w:val="0"/>
      <w:marTop w:val="0"/>
      <w:marBottom w:val="0"/>
      <w:divBdr>
        <w:top w:val="none" w:sz="0" w:space="0" w:color="auto"/>
        <w:left w:val="none" w:sz="0" w:space="0" w:color="auto"/>
        <w:bottom w:val="none" w:sz="0" w:space="0" w:color="auto"/>
        <w:right w:val="none" w:sz="0" w:space="0" w:color="auto"/>
      </w:divBdr>
    </w:div>
    <w:div w:id="1222866463">
      <w:bodyDiv w:val="1"/>
      <w:marLeft w:val="0"/>
      <w:marRight w:val="0"/>
      <w:marTop w:val="0"/>
      <w:marBottom w:val="0"/>
      <w:divBdr>
        <w:top w:val="none" w:sz="0" w:space="0" w:color="auto"/>
        <w:left w:val="none" w:sz="0" w:space="0" w:color="auto"/>
        <w:bottom w:val="none" w:sz="0" w:space="0" w:color="auto"/>
        <w:right w:val="none" w:sz="0" w:space="0" w:color="auto"/>
      </w:divBdr>
    </w:div>
    <w:div w:id="1247957880">
      <w:bodyDiv w:val="1"/>
      <w:marLeft w:val="0"/>
      <w:marRight w:val="0"/>
      <w:marTop w:val="0"/>
      <w:marBottom w:val="0"/>
      <w:divBdr>
        <w:top w:val="none" w:sz="0" w:space="0" w:color="auto"/>
        <w:left w:val="none" w:sz="0" w:space="0" w:color="auto"/>
        <w:bottom w:val="none" w:sz="0" w:space="0" w:color="auto"/>
        <w:right w:val="none" w:sz="0" w:space="0" w:color="auto"/>
      </w:divBdr>
    </w:div>
    <w:div w:id="1344169321">
      <w:bodyDiv w:val="1"/>
      <w:marLeft w:val="0"/>
      <w:marRight w:val="0"/>
      <w:marTop w:val="0"/>
      <w:marBottom w:val="0"/>
      <w:divBdr>
        <w:top w:val="none" w:sz="0" w:space="0" w:color="auto"/>
        <w:left w:val="none" w:sz="0" w:space="0" w:color="auto"/>
        <w:bottom w:val="none" w:sz="0" w:space="0" w:color="auto"/>
        <w:right w:val="none" w:sz="0" w:space="0" w:color="auto"/>
      </w:divBdr>
    </w:div>
    <w:div w:id="1360932476">
      <w:bodyDiv w:val="1"/>
      <w:marLeft w:val="0"/>
      <w:marRight w:val="0"/>
      <w:marTop w:val="0"/>
      <w:marBottom w:val="0"/>
      <w:divBdr>
        <w:top w:val="none" w:sz="0" w:space="0" w:color="auto"/>
        <w:left w:val="none" w:sz="0" w:space="0" w:color="auto"/>
        <w:bottom w:val="none" w:sz="0" w:space="0" w:color="auto"/>
        <w:right w:val="none" w:sz="0" w:space="0" w:color="auto"/>
      </w:divBdr>
    </w:div>
    <w:div w:id="1379862432">
      <w:bodyDiv w:val="1"/>
      <w:marLeft w:val="0"/>
      <w:marRight w:val="0"/>
      <w:marTop w:val="0"/>
      <w:marBottom w:val="0"/>
      <w:divBdr>
        <w:top w:val="none" w:sz="0" w:space="0" w:color="auto"/>
        <w:left w:val="none" w:sz="0" w:space="0" w:color="auto"/>
        <w:bottom w:val="none" w:sz="0" w:space="0" w:color="auto"/>
        <w:right w:val="none" w:sz="0" w:space="0" w:color="auto"/>
      </w:divBdr>
    </w:div>
    <w:div w:id="1452822459">
      <w:bodyDiv w:val="1"/>
      <w:marLeft w:val="0"/>
      <w:marRight w:val="0"/>
      <w:marTop w:val="0"/>
      <w:marBottom w:val="0"/>
      <w:divBdr>
        <w:top w:val="none" w:sz="0" w:space="0" w:color="auto"/>
        <w:left w:val="none" w:sz="0" w:space="0" w:color="auto"/>
        <w:bottom w:val="none" w:sz="0" w:space="0" w:color="auto"/>
        <w:right w:val="none" w:sz="0" w:space="0" w:color="auto"/>
      </w:divBdr>
    </w:div>
    <w:div w:id="1480422657">
      <w:bodyDiv w:val="1"/>
      <w:marLeft w:val="0"/>
      <w:marRight w:val="0"/>
      <w:marTop w:val="0"/>
      <w:marBottom w:val="0"/>
      <w:divBdr>
        <w:top w:val="none" w:sz="0" w:space="0" w:color="auto"/>
        <w:left w:val="none" w:sz="0" w:space="0" w:color="auto"/>
        <w:bottom w:val="none" w:sz="0" w:space="0" w:color="auto"/>
        <w:right w:val="none" w:sz="0" w:space="0" w:color="auto"/>
      </w:divBdr>
    </w:div>
    <w:div w:id="1589465642">
      <w:bodyDiv w:val="1"/>
      <w:marLeft w:val="0"/>
      <w:marRight w:val="0"/>
      <w:marTop w:val="0"/>
      <w:marBottom w:val="0"/>
      <w:divBdr>
        <w:top w:val="none" w:sz="0" w:space="0" w:color="auto"/>
        <w:left w:val="none" w:sz="0" w:space="0" w:color="auto"/>
        <w:bottom w:val="none" w:sz="0" w:space="0" w:color="auto"/>
        <w:right w:val="none" w:sz="0" w:space="0" w:color="auto"/>
      </w:divBdr>
    </w:div>
    <w:div w:id="1601796098">
      <w:bodyDiv w:val="1"/>
      <w:marLeft w:val="0"/>
      <w:marRight w:val="0"/>
      <w:marTop w:val="0"/>
      <w:marBottom w:val="0"/>
      <w:divBdr>
        <w:top w:val="none" w:sz="0" w:space="0" w:color="auto"/>
        <w:left w:val="none" w:sz="0" w:space="0" w:color="auto"/>
        <w:bottom w:val="none" w:sz="0" w:space="0" w:color="auto"/>
        <w:right w:val="none" w:sz="0" w:space="0" w:color="auto"/>
      </w:divBdr>
      <w:divsChild>
        <w:div w:id="50155144">
          <w:marLeft w:val="0"/>
          <w:marRight w:val="0"/>
          <w:marTop w:val="0"/>
          <w:marBottom w:val="0"/>
          <w:divBdr>
            <w:top w:val="none" w:sz="0" w:space="0" w:color="auto"/>
            <w:left w:val="none" w:sz="0" w:space="0" w:color="auto"/>
            <w:bottom w:val="none" w:sz="0" w:space="0" w:color="auto"/>
            <w:right w:val="none" w:sz="0" w:space="0" w:color="auto"/>
          </w:divBdr>
        </w:div>
      </w:divsChild>
    </w:div>
    <w:div w:id="1604655338">
      <w:bodyDiv w:val="1"/>
      <w:marLeft w:val="0"/>
      <w:marRight w:val="0"/>
      <w:marTop w:val="0"/>
      <w:marBottom w:val="0"/>
      <w:divBdr>
        <w:top w:val="none" w:sz="0" w:space="0" w:color="auto"/>
        <w:left w:val="none" w:sz="0" w:space="0" w:color="auto"/>
        <w:bottom w:val="none" w:sz="0" w:space="0" w:color="auto"/>
        <w:right w:val="none" w:sz="0" w:space="0" w:color="auto"/>
      </w:divBdr>
    </w:div>
    <w:div w:id="1683704433">
      <w:bodyDiv w:val="1"/>
      <w:marLeft w:val="0"/>
      <w:marRight w:val="0"/>
      <w:marTop w:val="0"/>
      <w:marBottom w:val="0"/>
      <w:divBdr>
        <w:top w:val="none" w:sz="0" w:space="0" w:color="auto"/>
        <w:left w:val="none" w:sz="0" w:space="0" w:color="auto"/>
        <w:bottom w:val="none" w:sz="0" w:space="0" w:color="auto"/>
        <w:right w:val="none" w:sz="0" w:space="0" w:color="auto"/>
      </w:divBdr>
    </w:div>
    <w:div w:id="1699427365">
      <w:bodyDiv w:val="1"/>
      <w:marLeft w:val="0"/>
      <w:marRight w:val="0"/>
      <w:marTop w:val="0"/>
      <w:marBottom w:val="0"/>
      <w:divBdr>
        <w:top w:val="none" w:sz="0" w:space="0" w:color="auto"/>
        <w:left w:val="none" w:sz="0" w:space="0" w:color="auto"/>
        <w:bottom w:val="none" w:sz="0" w:space="0" w:color="auto"/>
        <w:right w:val="none" w:sz="0" w:space="0" w:color="auto"/>
      </w:divBdr>
    </w:div>
    <w:div w:id="1729650505">
      <w:bodyDiv w:val="1"/>
      <w:marLeft w:val="0"/>
      <w:marRight w:val="0"/>
      <w:marTop w:val="0"/>
      <w:marBottom w:val="0"/>
      <w:divBdr>
        <w:top w:val="none" w:sz="0" w:space="0" w:color="auto"/>
        <w:left w:val="none" w:sz="0" w:space="0" w:color="auto"/>
        <w:bottom w:val="none" w:sz="0" w:space="0" w:color="auto"/>
        <w:right w:val="none" w:sz="0" w:space="0" w:color="auto"/>
      </w:divBdr>
    </w:div>
    <w:div w:id="1802260054">
      <w:bodyDiv w:val="1"/>
      <w:marLeft w:val="0"/>
      <w:marRight w:val="0"/>
      <w:marTop w:val="0"/>
      <w:marBottom w:val="0"/>
      <w:divBdr>
        <w:top w:val="none" w:sz="0" w:space="0" w:color="auto"/>
        <w:left w:val="none" w:sz="0" w:space="0" w:color="auto"/>
        <w:bottom w:val="none" w:sz="0" w:space="0" w:color="auto"/>
        <w:right w:val="none" w:sz="0" w:space="0" w:color="auto"/>
      </w:divBdr>
    </w:div>
    <w:div w:id="1835610263">
      <w:bodyDiv w:val="1"/>
      <w:marLeft w:val="0"/>
      <w:marRight w:val="0"/>
      <w:marTop w:val="0"/>
      <w:marBottom w:val="0"/>
      <w:divBdr>
        <w:top w:val="none" w:sz="0" w:space="0" w:color="auto"/>
        <w:left w:val="none" w:sz="0" w:space="0" w:color="auto"/>
        <w:bottom w:val="none" w:sz="0" w:space="0" w:color="auto"/>
        <w:right w:val="none" w:sz="0" w:space="0" w:color="auto"/>
      </w:divBdr>
    </w:div>
    <w:div w:id="1856337493">
      <w:bodyDiv w:val="1"/>
      <w:marLeft w:val="0"/>
      <w:marRight w:val="0"/>
      <w:marTop w:val="0"/>
      <w:marBottom w:val="0"/>
      <w:divBdr>
        <w:top w:val="none" w:sz="0" w:space="0" w:color="auto"/>
        <w:left w:val="none" w:sz="0" w:space="0" w:color="auto"/>
        <w:bottom w:val="none" w:sz="0" w:space="0" w:color="auto"/>
        <w:right w:val="none" w:sz="0" w:space="0" w:color="auto"/>
      </w:divBdr>
    </w:div>
    <w:div w:id="1866863581">
      <w:bodyDiv w:val="1"/>
      <w:marLeft w:val="0"/>
      <w:marRight w:val="0"/>
      <w:marTop w:val="0"/>
      <w:marBottom w:val="0"/>
      <w:divBdr>
        <w:top w:val="none" w:sz="0" w:space="0" w:color="auto"/>
        <w:left w:val="none" w:sz="0" w:space="0" w:color="auto"/>
        <w:bottom w:val="none" w:sz="0" w:space="0" w:color="auto"/>
        <w:right w:val="none" w:sz="0" w:space="0" w:color="auto"/>
      </w:divBdr>
    </w:div>
    <w:div w:id="1877083626">
      <w:bodyDiv w:val="1"/>
      <w:marLeft w:val="0"/>
      <w:marRight w:val="0"/>
      <w:marTop w:val="0"/>
      <w:marBottom w:val="0"/>
      <w:divBdr>
        <w:top w:val="none" w:sz="0" w:space="0" w:color="auto"/>
        <w:left w:val="none" w:sz="0" w:space="0" w:color="auto"/>
        <w:bottom w:val="none" w:sz="0" w:space="0" w:color="auto"/>
        <w:right w:val="none" w:sz="0" w:space="0" w:color="auto"/>
      </w:divBdr>
    </w:div>
    <w:div w:id="1923635933">
      <w:bodyDiv w:val="1"/>
      <w:marLeft w:val="0"/>
      <w:marRight w:val="0"/>
      <w:marTop w:val="0"/>
      <w:marBottom w:val="0"/>
      <w:divBdr>
        <w:top w:val="none" w:sz="0" w:space="0" w:color="auto"/>
        <w:left w:val="none" w:sz="0" w:space="0" w:color="auto"/>
        <w:bottom w:val="none" w:sz="0" w:space="0" w:color="auto"/>
        <w:right w:val="none" w:sz="0" w:space="0" w:color="auto"/>
      </w:divBdr>
    </w:div>
    <w:div w:id="2002199353">
      <w:bodyDiv w:val="1"/>
      <w:marLeft w:val="0"/>
      <w:marRight w:val="0"/>
      <w:marTop w:val="0"/>
      <w:marBottom w:val="0"/>
      <w:divBdr>
        <w:top w:val="none" w:sz="0" w:space="0" w:color="auto"/>
        <w:left w:val="none" w:sz="0" w:space="0" w:color="auto"/>
        <w:bottom w:val="none" w:sz="0" w:space="0" w:color="auto"/>
        <w:right w:val="none" w:sz="0" w:space="0" w:color="auto"/>
      </w:divBdr>
    </w:div>
    <w:div w:id="2012831049">
      <w:bodyDiv w:val="1"/>
      <w:marLeft w:val="0"/>
      <w:marRight w:val="0"/>
      <w:marTop w:val="0"/>
      <w:marBottom w:val="0"/>
      <w:divBdr>
        <w:top w:val="none" w:sz="0" w:space="0" w:color="auto"/>
        <w:left w:val="none" w:sz="0" w:space="0" w:color="auto"/>
        <w:bottom w:val="none" w:sz="0" w:space="0" w:color="auto"/>
        <w:right w:val="none" w:sz="0" w:space="0" w:color="auto"/>
      </w:divBdr>
    </w:div>
    <w:div w:id="2059815311">
      <w:bodyDiv w:val="1"/>
      <w:marLeft w:val="0"/>
      <w:marRight w:val="0"/>
      <w:marTop w:val="0"/>
      <w:marBottom w:val="0"/>
      <w:divBdr>
        <w:top w:val="none" w:sz="0" w:space="0" w:color="auto"/>
        <w:left w:val="none" w:sz="0" w:space="0" w:color="auto"/>
        <w:bottom w:val="none" w:sz="0" w:space="0" w:color="auto"/>
        <w:right w:val="none" w:sz="0" w:space="0" w:color="auto"/>
      </w:divBdr>
    </w:div>
    <w:div w:id="212503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0C7DA-60B8-434B-8793-0ED0475CB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2490</Words>
  <Characters>14197</Characters>
  <Application>Microsoft Office Word</Application>
  <DocSecurity>0</DocSecurity>
  <Lines>118</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Inomata, Yoko (JP - AB 猪股 陽子)</cp:lastModifiedBy>
  <cp:revision>3</cp:revision>
  <cp:lastPrinted>2023-03-29T08:23:00Z</cp:lastPrinted>
  <dcterms:created xsi:type="dcterms:W3CDTF">2024-02-28T00:21:00Z</dcterms:created>
  <dcterms:modified xsi:type="dcterms:W3CDTF">2024-02-28T00:21:00Z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6fffe2-e74d-4f21-833f-6f054a10cb50_Enabled">
    <vt:lpwstr>true</vt:lpwstr>
  </property>
  <property fmtid="{D5CDD505-2E9C-101B-9397-08002B2CF9AE}" pid="3" name="MSIP_Label_436fffe2-e74d-4f21-833f-6f054a10cb50_SetDate">
    <vt:lpwstr>2021-05-20T00:31:29Z</vt:lpwstr>
  </property>
  <property fmtid="{D5CDD505-2E9C-101B-9397-08002B2CF9AE}" pid="4" name="MSIP_Label_436fffe2-e74d-4f21-833f-6f054a10cb50_Method">
    <vt:lpwstr>Privileged</vt:lpwstr>
  </property>
  <property fmtid="{D5CDD505-2E9C-101B-9397-08002B2CF9AE}" pid="5" name="MSIP_Label_436fffe2-e74d-4f21-833f-6f054a10cb50_Name">
    <vt:lpwstr>436fffe2-e74d-4f21-833f-6f054a10cb50</vt:lpwstr>
  </property>
  <property fmtid="{D5CDD505-2E9C-101B-9397-08002B2CF9AE}" pid="6" name="MSIP_Label_436fffe2-e74d-4f21-833f-6f054a10cb50_SiteId">
    <vt:lpwstr>a4dd5294-24e4-4102-8420-cb86d0baae1e</vt:lpwstr>
  </property>
  <property fmtid="{D5CDD505-2E9C-101B-9397-08002B2CF9AE}" pid="7" name="MSIP_Label_436fffe2-e74d-4f21-833f-6f054a10cb50_ActionId">
    <vt:lpwstr>37842fba-aba0-4bb3-b01d-7c55b3f1f1a6</vt:lpwstr>
  </property>
  <property fmtid="{D5CDD505-2E9C-101B-9397-08002B2CF9AE}" pid="8" name="MSIP_Label_436fffe2-e74d-4f21-833f-6f054a10cb50_ContentBits">
    <vt:lpwstr>0</vt:lpwstr>
  </property>
</Properties>
</file>